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4BF9C5DD" w:rsidR="00E54890" w:rsidRDefault="00F2424D" w:rsidP="00F2424D">
      <w:pPr>
        <w:shd w:val="clear" w:color="auto" w:fill="FFFFFF"/>
        <w:jc w:val="right"/>
        <w:outlineLvl w:val="0"/>
        <w:rPr>
          <w:rFonts w:ascii="Times New Roman" w:eastAsia="Times New Roman" w:hAnsi="Times New Roman" w:cs="Times New Roman"/>
          <w:color w:val="000000"/>
          <w:kern w:val="36"/>
          <w:sz w:val="24"/>
          <w:szCs w:val="24"/>
          <w:lang w:val="et-EE" w:eastAsia="et-EE"/>
        </w:rPr>
      </w:pPr>
      <w:r w:rsidRPr="00F2424D">
        <w:rPr>
          <w:rFonts w:ascii="Times New Roman" w:eastAsia="Times New Roman" w:hAnsi="Times New Roman" w:cs="Times New Roman"/>
          <w:color w:val="000000"/>
          <w:kern w:val="36"/>
          <w:sz w:val="24"/>
          <w:szCs w:val="24"/>
          <w:lang w:val="et-EE" w:eastAsia="et-EE"/>
        </w:rPr>
        <w:t>EELNÕU</w:t>
      </w:r>
    </w:p>
    <w:p w14:paraId="482896E9" w14:textId="5054B98F" w:rsidR="0065083D" w:rsidRPr="00F2424D" w:rsidRDefault="00421BB5" w:rsidP="00F2424D">
      <w:pPr>
        <w:shd w:val="clear" w:color="auto" w:fill="FFFFFF"/>
        <w:jc w:val="right"/>
        <w:outlineLvl w:val="0"/>
        <w:rPr>
          <w:rFonts w:ascii="Times New Roman" w:eastAsia="Times New Roman" w:hAnsi="Times New Roman" w:cs="Times New Roman"/>
          <w:color w:val="000000"/>
          <w:kern w:val="36"/>
          <w:sz w:val="24"/>
          <w:szCs w:val="24"/>
          <w:lang w:val="et-EE" w:eastAsia="et-EE"/>
        </w:rPr>
      </w:pPr>
      <w:r>
        <w:rPr>
          <w:rFonts w:ascii="Times New Roman" w:eastAsia="Times New Roman" w:hAnsi="Times New Roman" w:cs="Times New Roman"/>
          <w:color w:val="000000"/>
          <w:kern w:val="36"/>
          <w:sz w:val="24"/>
          <w:szCs w:val="24"/>
          <w:lang w:val="et-EE" w:eastAsia="et-EE"/>
        </w:rPr>
        <w:t>31</w:t>
      </w:r>
      <w:r w:rsidR="0065083D">
        <w:rPr>
          <w:rFonts w:ascii="Times New Roman" w:eastAsia="Times New Roman" w:hAnsi="Times New Roman" w:cs="Times New Roman"/>
          <w:color w:val="000000"/>
          <w:kern w:val="36"/>
          <w:sz w:val="24"/>
          <w:szCs w:val="24"/>
          <w:lang w:val="et-EE" w:eastAsia="et-EE"/>
        </w:rPr>
        <w:t>.</w:t>
      </w:r>
      <w:r w:rsidR="00B736D7">
        <w:rPr>
          <w:rFonts w:ascii="Times New Roman" w:eastAsia="Times New Roman" w:hAnsi="Times New Roman" w:cs="Times New Roman"/>
          <w:color w:val="000000"/>
          <w:kern w:val="36"/>
          <w:sz w:val="24"/>
          <w:szCs w:val="24"/>
          <w:lang w:val="et-EE" w:eastAsia="et-EE"/>
        </w:rPr>
        <w:t>10</w:t>
      </w:r>
      <w:r w:rsidR="0065083D">
        <w:rPr>
          <w:rFonts w:ascii="Times New Roman" w:eastAsia="Times New Roman" w:hAnsi="Times New Roman" w:cs="Times New Roman"/>
          <w:color w:val="000000"/>
          <w:kern w:val="36"/>
          <w:sz w:val="24"/>
          <w:szCs w:val="24"/>
          <w:lang w:val="et-EE" w:eastAsia="et-EE"/>
        </w:rPr>
        <w:t>.2024</w:t>
      </w:r>
    </w:p>
    <w:p w14:paraId="11DD77D1" w14:textId="77777777" w:rsidR="00E54890" w:rsidRPr="00E54890" w:rsidRDefault="00E54890" w:rsidP="1AA75B95">
      <w:pPr>
        <w:shd w:val="clear" w:color="auto" w:fill="FFFFFF" w:themeFill="background1"/>
        <w:jc w:val="center"/>
        <w:outlineLvl w:val="0"/>
        <w:rPr>
          <w:rFonts w:ascii="Times New Roman" w:eastAsia="Times New Roman" w:hAnsi="Times New Roman" w:cs="Times New Roman"/>
          <w:color w:val="000000" w:themeColor="text1"/>
          <w:sz w:val="24"/>
          <w:szCs w:val="24"/>
          <w:lang w:val="et-EE" w:eastAsia="et-EE"/>
        </w:rPr>
      </w:pPr>
      <w:r w:rsidRPr="1AA75B95">
        <w:rPr>
          <w:rFonts w:ascii="Times New Roman" w:eastAsia="Times New Roman" w:hAnsi="Times New Roman" w:cs="Times New Roman"/>
          <w:color w:val="000000"/>
          <w:kern w:val="36"/>
          <w:sz w:val="24"/>
          <w:szCs w:val="24"/>
          <w:lang w:val="et-EE" w:eastAsia="et-EE"/>
        </w:rPr>
        <w:t>VABARIIGI VALITSUS</w:t>
      </w:r>
    </w:p>
    <w:p w14:paraId="3199B288" w14:textId="77777777" w:rsidR="00E54890" w:rsidRPr="00E54890" w:rsidRDefault="00E54890" w:rsidP="1AA75B95">
      <w:pPr>
        <w:shd w:val="clear" w:color="auto" w:fill="FFFFFF" w:themeFill="background1"/>
        <w:jc w:val="center"/>
        <w:outlineLvl w:val="0"/>
        <w:rPr>
          <w:rFonts w:ascii="Times New Roman" w:eastAsia="Times New Roman" w:hAnsi="Times New Roman" w:cs="Times New Roman"/>
          <w:color w:val="000000" w:themeColor="text1"/>
          <w:sz w:val="24"/>
          <w:szCs w:val="24"/>
          <w:lang w:val="et-EE" w:eastAsia="et-EE"/>
        </w:rPr>
      </w:pPr>
      <w:r w:rsidRPr="1AA75B95">
        <w:rPr>
          <w:rFonts w:ascii="Times New Roman" w:eastAsia="Times New Roman" w:hAnsi="Times New Roman" w:cs="Times New Roman"/>
          <w:color w:val="000000"/>
          <w:kern w:val="36"/>
          <w:sz w:val="24"/>
          <w:szCs w:val="24"/>
          <w:lang w:val="et-EE" w:eastAsia="et-EE"/>
        </w:rPr>
        <w:t>MÄÄRUS</w:t>
      </w:r>
    </w:p>
    <w:p w14:paraId="0A37501D" w14:textId="77777777" w:rsidR="00E54890" w:rsidRDefault="00E54890" w:rsidP="00E54890">
      <w:pPr>
        <w:shd w:val="clear" w:color="auto" w:fill="FFFFFF"/>
        <w:jc w:val="center"/>
        <w:outlineLvl w:val="0"/>
        <w:rPr>
          <w:rFonts w:ascii="Times New Roman" w:eastAsia="Times New Roman" w:hAnsi="Times New Roman" w:cs="Times New Roman"/>
          <w:b/>
          <w:bCs/>
          <w:color w:val="000000"/>
          <w:kern w:val="36"/>
          <w:sz w:val="24"/>
          <w:szCs w:val="24"/>
          <w:lang w:val="et-EE" w:eastAsia="et-EE"/>
        </w:rPr>
      </w:pPr>
    </w:p>
    <w:p w14:paraId="0DD197A7" w14:textId="3279EC1C" w:rsidR="00E54890" w:rsidRDefault="00E54890" w:rsidP="1AA75B95">
      <w:pPr>
        <w:shd w:val="clear" w:color="auto" w:fill="FFFFFF" w:themeFill="background1"/>
        <w:jc w:val="center"/>
        <w:outlineLvl w:val="0"/>
        <w:rPr>
          <w:rFonts w:ascii="Times New Roman" w:eastAsia="Times New Roman" w:hAnsi="Times New Roman" w:cs="Times New Roman"/>
          <w:b/>
          <w:bCs/>
          <w:color w:val="000000" w:themeColor="text1"/>
          <w:sz w:val="24"/>
          <w:szCs w:val="24"/>
          <w:lang w:val="et-EE" w:eastAsia="et-EE"/>
        </w:rPr>
      </w:pPr>
      <w:bookmarkStart w:id="0" w:name="_Hlk174536824"/>
      <w:r>
        <w:rPr>
          <w:rFonts w:ascii="Times New Roman" w:eastAsia="Times New Roman" w:hAnsi="Times New Roman" w:cs="Times New Roman"/>
          <w:b/>
          <w:bCs/>
          <w:color w:val="000000"/>
          <w:kern w:val="36"/>
          <w:sz w:val="24"/>
          <w:szCs w:val="24"/>
          <w:lang w:val="et-EE" w:eastAsia="et-EE"/>
        </w:rPr>
        <w:t xml:space="preserve">Vabariigi Valitsuse </w:t>
      </w:r>
      <w:r w:rsidRPr="00E54890">
        <w:rPr>
          <w:rFonts w:ascii="Times New Roman" w:eastAsia="Times New Roman" w:hAnsi="Times New Roman" w:cs="Times New Roman"/>
          <w:b/>
          <w:bCs/>
          <w:color w:val="000000"/>
          <w:kern w:val="36"/>
          <w:sz w:val="24"/>
          <w:szCs w:val="24"/>
          <w:lang w:val="et-EE" w:eastAsia="et-EE"/>
        </w:rPr>
        <w:t xml:space="preserve">14. detsembri 2006. a määruse nr 256 </w:t>
      </w:r>
      <w:r w:rsidR="002923C1">
        <w:rPr>
          <w:rFonts w:ascii="Times New Roman" w:eastAsia="Times New Roman" w:hAnsi="Times New Roman" w:cs="Times New Roman"/>
          <w:b/>
          <w:bCs/>
          <w:color w:val="000000"/>
          <w:kern w:val="36"/>
          <w:sz w:val="24"/>
          <w:szCs w:val="24"/>
          <w:lang w:val="et-EE" w:eastAsia="et-EE"/>
        </w:rPr>
        <w:t>„</w:t>
      </w:r>
      <w:r w:rsidRPr="002F0029">
        <w:rPr>
          <w:rFonts w:ascii="Times New Roman" w:eastAsia="Times New Roman" w:hAnsi="Times New Roman" w:cs="Times New Roman"/>
          <w:b/>
          <w:bCs/>
          <w:color w:val="000000"/>
          <w:kern w:val="36"/>
          <w:sz w:val="24"/>
          <w:szCs w:val="24"/>
          <w:lang w:val="et-EE" w:eastAsia="et-EE"/>
        </w:rPr>
        <w:t>Välislähetustasu ja abikaasatasu maksmise ning teenistuja kulude katmise kord</w:t>
      </w:r>
      <w:r>
        <w:rPr>
          <w:rFonts w:ascii="Times New Roman" w:eastAsia="Times New Roman" w:hAnsi="Times New Roman" w:cs="Times New Roman"/>
          <w:b/>
          <w:bCs/>
          <w:color w:val="000000"/>
          <w:kern w:val="36"/>
          <w:sz w:val="24"/>
          <w:szCs w:val="24"/>
          <w:lang w:val="et-EE" w:eastAsia="et-EE"/>
        </w:rPr>
        <w:t>“ muutmine</w:t>
      </w:r>
    </w:p>
    <w:bookmarkEnd w:id="0"/>
    <w:p w14:paraId="5DAB6C7B" w14:textId="77777777" w:rsidR="00E54890" w:rsidRPr="00AD0525" w:rsidRDefault="00E54890" w:rsidP="00E54890">
      <w:pPr>
        <w:shd w:val="clear" w:color="auto" w:fill="FFFFFF"/>
        <w:jc w:val="center"/>
        <w:outlineLvl w:val="0"/>
        <w:rPr>
          <w:rFonts w:ascii="Times New Roman" w:eastAsia="Times New Roman" w:hAnsi="Times New Roman" w:cs="Times New Roman"/>
          <w:bCs/>
          <w:color w:val="000000"/>
          <w:kern w:val="36"/>
          <w:sz w:val="24"/>
          <w:szCs w:val="24"/>
          <w:lang w:val="et-EE" w:eastAsia="et-EE"/>
        </w:rPr>
      </w:pPr>
    </w:p>
    <w:p w14:paraId="36A8A2B2" w14:textId="3F8B3352" w:rsidR="00E54890" w:rsidRPr="00AD0525" w:rsidRDefault="00AD0525" w:rsidP="1AA75B95">
      <w:pPr>
        <w:shd w:val="clear" w:color="auto" w:fill="FFFFFF" w:themeFill="background1"/>
        <w:outlineLvl w:val="0"/>
        <w:rPr>
          <w:rFonts w:ascii="Times New Roman" w:eastAsia="Times New Roman" w:hAnsi="Times New Roman" w:cs="Times New Roman"/>
          <w:color w:val="000000" w:themeColor="text1"/>
          <w:sz w:val="24"/>
          <w:szCs w:val="24"/>
          <w:lang w:val="et-EE" w:eastAsia="et-EE"/>
        </w:rPr>
      </w:pPr>
      <w:r w:rsidRPr="1AA75B95">
        <w:rPr>
          <w:rFonts w:ascii="Times New Roman" w:eastAsia="Times New Roman" w:hAnsi="Times New Roman" w:cs="Times New Roman"/>
          <w:color w:val="000000"/>
          <w:kern w:val="36"/>
          <w:sz w:val="24"/>
          <w:szCs w:val="24"/>
          <w:lang w:val="et-EE" w:eastAsia="et-EE"/>
        </w:rPr>
        <w:t xml:space="preserve">Määrus kehtestatakse </w:t>
      </w:r>
      <w:r w:rsidR="0000003E">
        <w:rPr>
          <w:rFonts w:ascii="Times New Roman" w:eastAsia="Times New Roman" w:hAnsi="Times New Roman" w:cs="Times New Roman"/>
          <w:color w:val="000000"/>
          <w:kern w:val="36"/>
          <w:sz w:val="24"/>
          <w:szCs w:val="24"/>
          <w:lang w:val="et-EE" w:eastAsia="et-EE"/>
        </w:rPr>
        <w:t>„</w:t>
      </w:r>
      <w:proofErr w:type="spellStart"/>
      <w:r w:rsidRPr="1AA75B95">
        <w:rPr>
          <w:rFonts w:ascii="Times New Roman" w:eastAsia="Times New Roman" w:hAnsi="Times New Roman" w:cs="Times New Roman"/>
          <w:color w:val="000000"/>
          <w:kern w:val="36"/>
          <w:sz w:val="24"/>
          <w:szCs w:val="24"/>
          <w:lang w:val="et-EE" w:eastAsia="et-EE"/>
        </w:rPr>
        <w:t>Välisteenistuse</w:t>
      </w:r>
      <w:proofErr w:type="spellEnd"/>
      <w:r w:rsidRPr="1AA75B95">
        <w:rPr>
          <w:rFonts w:ascii="Times New Roman" w:eastAsia="Times New Roman" w:hAnsi="Times New Roman" w:cs="Times New Roman"/>
          <w:color w:val="000000"/>
          <w:kern w:val="36"/>
          <w:sz w:val="24"/>
          <w:szCs w:val="24"/>
          <w:lang w:val="et-EE" w:eastAsia="et-EE"/>
        </w:rPr>
        <w:t xml:space="preserve"> seaduse</w:t>
      </w:r>
      <w:r w:rsidR="0000003E">
        <w:rPr>
          <w:rFonts w:ascii="Times New Roman" w:eastAsia="Times New Roman" w:hAnsi="Times New Roman" w:cs="Times New Roman"/>
          <w:color w:val="000000"/>
          <w:kern w:val="36"/>
          <w:sz w:val="24"/>
          <w:szCs w:val="24"/>
          <w:lang w:val="et-EE" w:eastAsia="et-EE"/>
        </w:rPr>
        <w:t>“</w:t>
      </w:r>
      <w:r w:rsidRPr="1AA75B95">
        <w:rPr>
          <w:rFonts w:ascii="Times New Roman" w:eastAsia="Times New Roman" w:hAnsi="Times New Roman" w:cs="Times New Roman"/>
          <w:color w:val="000000"/>
          <w:kern w:val="36"/>
          <w:sz w:val="24"/>
          <w:szCs w:val="24"/>
          <w:lang w:val="et-EE" w:eastAsia="et-EE"/>
        </w:rPr>
        <w:t xml:space="preserve"> § 63 lõike 3, § 65 lõigete 1, 4 ja 6, § 66 lõike 5 ja § 67 lõike 4 alusel.</w:t>
      </w:r>
    </w:p>
    <w:p w14:paraId="02EB378F" w14:textId="77777777" w:rsidR="00AD0525" w:rsidRPr="00AD0525" w:rsidRDefault="00AD0525" w:rsidP="00E54890">
      <w:pPr>
        <w:shd w:val="clear" w:color="auto" w:fill="FFFFFF"/>
        <w:outlineLvl w:val="0"/>
        <w:rPr>
          <w:rFonts w:ascii="Times New Roman" w:eastAsia="Times New Roman" w:hAnsi="Times New Roman" w:cs="Times New Roman"/>
          <w:bCs/>
          <w:color w:val="000000"/>
          <w:kern w:val="36"/>
          <w:sz w:val="24"/>
          <w:szCs w:val="24"/>
          <w:lang w:val="et-EE" w:eastAsia="et-EE"/>
        </w:rPr>
      </w:pPr>
    </w:p>
    <w:p w14:paraId="27653D17" w14:textId="77777777" w:rsidR="00AD0525" w:rsidRPr="00AD0525" w:rsidRDefault="00AD0525" w:rsidP="1AA75B95">
      <w:pPr>
        <w:shd w:val="clear" w:color="auto" w:fill="FFFFFF" w:themeFill="background1"/>
        <w:outlineLvl w:val="0"/>
        <w:rPr>
          <w:rFonts w:ascii="Times New Roman" w:eastAsia="Times New Roman" w:hAnsi="Times New Roman" w:cs="Times New Roman"/>
          <w:b/>
          <w:bCs/>
          <w:color w:val="000000" w:themeColor="text1"/>
          <w:sz w:val="24"/>
          <w:szCs w:val="24"/>
          <w:lang w:val="et-EE" w:eastAsia="et-EE"/>
        </w:rPr>
      </w:pPr>
      <w:r w:rsidRPr="00AD0525">
        <w:rPr>
          <w:rFonts w:ascii="Times New Roman" w:eastAsia="Times New Roman" w:hAnsi="Times New Roman" w:cs="Times New Roman"/>
          <w:b/>
          <w:bCs/>
          <w:color w:val="000000"/>
          <w:kern w:val="36"/>
          <w:sz w:val="24"/>
          <w:szCs w:val="24"/>
          <w:lang w:val="et-EE" w:eastAsia="et-EE"/>
        </w:rPr>
        <w:t>§ 1. Määruse muutmine</w:t>
      </w:r>
    </w:p>
    <w:p w14:paraId="6A05A809" w14:textId="76416ABF" w:rsidR="00AD0525" w:rsidRDefault="00AD0525" w:rsidP="00E54890">
      <w:pPr>
        <w:shd w:val="clear" w:color="auto" w:fill="FFFFFF"/>
        <w:outlineLvl w:val="0"/>
        <w:rPr>
          <w:rFonts w:ascii="Times New Roman" w:eastAsia="Times New Roman" w:hAnsi="Times New Roman" w:cs="Times New Roman"/>
          <w:bCs/>
          <w:color w:val="000000"/>
          <w:kern w:val="36"/>
          <w:sz w:val="24"/>
          <w:szCs w:val="24"/>
          <w:lang w:val="et-EE" w:eastAsia="et-EE"/>
        </w:rPr>
      </w:pPr>
    </w:p>
    <w:p w14:paraId="46A9208A" w14:textId="1EAD4609" w:rsidR="006F0FB5" w:rsidRDefault="006F0FB5" w:rsidP="00E54890">
      <w:pPr>
        <w:shd w:val="clear" w:color="auto" w:fill="FFFFFF"/>
        <w:outlineLvl w:val="0"/>
        <w:rPr>
          <w:rFonts w:ascii="Times New Roman" w:eastAsia="Times New Roman" w:hAnsi="Times New Roman" w:cs="Times New Roman"/>
          <w:bCs/>
          <w:color w:val="000000"/>
          <w:kern w:val="36"/>
          <w:sz w:val="24"/>
          <w:szCs w:val="24"/>
          <w:lang w:val="et-EE" w:eastAsia="et-EE"/>
        </w:rPr>
      </w:pPr>
      <w:r>
        <w:rPr>
          <w:rFonts w:ascii="Times New Roman" w:eastAsia="Times New Roman" w:hAnsi="Times New Roman" w:cs="Times New Roman"/>
          <w:bCs/>
          <w:color w:val="000000"/>
          <w:kern w:val="36"/>
          <w:sz w:val="24"/>
          <w:szCs w:val="24"/>
          <w:lang w:val="et-EE" w:eastAsia="et-EE"/>
        </w:rPr>
        <w:t>Vabariigi Valitsuse 14. detsembri 2006. a määruses nr 256</w:t>
      </w:r>
      <w:r w:rsidRPr="006F0FB5">
        <w:rPr>
          <w:rFonts w:ascii="Times New Roman" w:eastAsia="Times New Roman" w:hAnsi="Times New Roman" w:cs="Times New Roman"/>
          <w:color w:val="000000"/>
          <w:kern w:val="36"/>
          <w:sz w:val="24"/>
          <w:szCs w:val="24"/>
          <w:lang w:val="et-EE" w:eastAsia="et-EE"/>
        </w:rPr>
        <w:t xml:space="preserve"> </w:t>
      </w:r>
      <w:r>
        <w:rPr>
          <w:rFonts w:ascii="Times New Roman" w:eastAsia="Times New Roman" w:hAnsi="Times New Roman" w:cs="Times New Roman"/>
          <w:color w:val="000000"/>
          <w:kern w:val="36"/>
          <w:sz w:val="24"/>
          <w:szCs w:val="24"/>
          <w:lang w:val="et-EE" w:eastAsia="et-EE"/>
        </w:rPr>
        <w:t>„</w:t>
      </w:r>
      <w:r w:rsidRPr="006F0FB5">
        <w:rPr>
          <w:rFonts w:ascii="Times New Roman" w:eastAsia="Times New Roman" w:hAnsi="Times New Roman" w:cs="Times New Roman"/>
          <w:color w:val="000000"/>
          <w:kern w:val="36"/>
          <w:sz w:val="24"/>
          <w:szCs w:val="24"/>
          <w:lang w:val="et-EE" w:eastAsia="et-EE"/>
        </w:rPr>
        <w:t>Välislähetustasu ja abikaasatasu maksmise ning teenistuja kulude katmise kord</w:t>
      </w:r>
      <w:r>
        <w:rPr>
          <w:rFonts w:ascii="Times New Roman" w:eastAsia="Times New Roman" w:hAnsi="Times New Roman" w:cs="Times New Roman"/>
          <w:color w:val="000000"/>
          <w:kern w:val="36"/>
          <w:sz w:val="24"/>
          <w:szCs w:val="24"/>
          <w:lang w:val="et-EE" w:eastAsia="et-EE"/>
        </w:rPr>
        <w:t>“</w:t>
      </w:r>
      <w:r w:rsidRPr="006F0FB5">
        <w:rPr>
          <w:rFonts w:ascii="Times New Roman" w:eastAsia="Times New Roman" w:hAnsi="Times New Roman" w:cs="Times New Roman"/>
          <w:color w:val="000000"/>
          <w:kern w:val="36"/>
          <w:sz w:val="24"/>
          <w:szCs w:val="24"/>
          <w:lang w:val="et-EE" w:eastAsia="et-EE"/>
        </w:rPr>
        <w:t xml:space="preserve"> tehakse järgmised muudatused:</w:t>
      </w:r>
    </w:p>
    <w:p w14:paraId="7B974BBC" w14:textId="77777777" w:rsidR="006F0FB5" w:rsidRPr="00AD0525" w:rsidRDefault="006F0FB5" w:rsidP="00E54890">
      <w:pPr>
        <w:shd w:val="clear" w:color="auto" w:fill="FFFFFF"/>
        <w:outlineLvl w:val="0"/>
        <w:rPr>
          <w:rFonts w:ascii="Times New Roman" w:eastAsia="Times New Roman" w:hAnsi="Times New Roman" w:cs="Times New Roman"/>
          <w:bCs/>
          <w:color w:val="000000"/>
          <w:kern w:val="36"/>
          <w:sz w:val="24"/>
          <w:szCs w:val="24"/>
          <w:lang w:val="et-EE" w:eastAsia="et-EE"/>
        </w:rPr>
      </w:pPr>
    </w:p>
    <w:p w14:paraId="7186AA6F" w14:textId="65F09C32" w:rsidR="006F0FB5" w:rsidRPr="006F0FB5" w:rsidRDefault="006F0FB5" w:rsidP="006F0FB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r w:rsidRPr="006F0FB5">
        <w:rPr>
          <w:rFonts w:ascii="Times New Roman" w:eastAsia="Times New Roman" w:hAnsi="Times New Roman" w:cs="Times New Roman"/>
          <w:b/>
          <w:bCs/>
          <w:color w:val="000000"/>
          <w:kern w:val="36"/>
          <w:sz w:val="24"/>
          <w:szCs w:val="24"/>
          <w:lang w:val="et-EE" w:eastAsia="et-EE"/>
        </w:rPr>
        <w:t>1)</w:t>
      </w:r>
      <w:r>
        <w:rPr>
          <w:rFonts w:ascii="Times New Roman" w:eastAsia="Times New Roman" w:hAnsi="Times New Roman" w:cs="Times New Roman"/>
          <w:color w:val="000000"/>
          <w:kern w:val="36"/>
          <w:sz w:val="24"/>
          <w:szCs w:val="24"/>
          <w:lang w:val="et-EE" w:eastAsia="et-EE"/>
        </w:rPr>
        <w:t xml:space="preserve"> </w:t>
      </w:r>
      <w:r w:rsidRPr="006F0FB5">
        <w:rPr>
          <w:rFonts w:ascii="Times New Roman" w:eastAsia="Times New Roman" w:hAnsi="Times New Roman" w:cs="Times New Roman"/>
          <w:color w:val="000000"/>
          <w:kern w:val="36"/>
          <w:sz w:val="24"/>
          <w:szCs w:val="24"/>
          <w:lang w:val="et-EE" w:eastAsia="et-EE"/>
        </w:rPr>
        <w:t>määruse pealkiri muudetakse ja sõnastatakse järgmiselt:</w:t>
      </w:r>
    </w:p>
    <w:p w14:paraId="45497A94" w14:textId="5D5F778B" w:rsidR="006F0FB5" w:rsidRPr="006F0FB5" w:rsidRDefault="00152EF8" w:rsidP="006F0FB5">
      <w:pPr>
        <w:rPr>
          <w:lang w:val="et-EE" w:eastAsia="et-EE"/>
        </w:rPr>
      </w:pPr>
      <w:r w:rsidRPr="00421BB5">
        <w:rPr>
          <w:rFonts w:ascii="Times New Roman" w:eastAsia="Times New Roman" w:hAnsi="Times New Roman" w:cs="Times New Roman"/>
          <w:b/>
          <w:bCs/>
          <w:color w:val="000000"/>
          <w:kern w:val="36"/>
          <w:sz w:val="24"/>
          <w:szCs w:val="24"/>
          <w:lang w:val="et-EE" w:eastAsia="et-EE"/>
        </w:rPr>
        <w:t>„</w:t>
      </w:r>
      <w:r w:rsidRPr="002F0029">
        <w:rPr>
          <w:rFonts w:ascii="Times New Roman" w:eastAsia="Times New Roman" w:hAnsi="Times New Roman" w:cs="Times New Roman"/>
          <w:b/>
          <w:bCs/>
          <w:color w:val="000000"/>
          <w:kern w:val="36"/>
          <w:sz w:val="24"/>
          <w:szCs w:val="24"/>
          <w:lang w:val="et-EE" w:eastAsia="et-EE"/>
        </w:rPr>
        <w:t xml:space="preserve">Välislähetustasu </w:t>
      </w:r>
      <w:r w:rsidR="00627478">
        <w:rPr>
          <w:rFonts w:ascii="Times New Roman" w:eastAsia="Times New Roman" w:hAnsi="Times New Roman" w:cs="Times New Roman"/>
          <w:b/>
          <w:bCs/>
          <w:color w:val="000000"/>
          <w:kern w:val="36"/>
          <w:sz w:val="24"/>
          <w:szCs w:val="24"/>
          <w:lang w:val="et-EE" w:eastAsia="et-EE"/>
        </w:rPr>
        <w:t>ning</w:t>
      </w:r>
      <w:r w:rsidRPr="002F0029">
        <w:rPr>
          <w:rFonts w:ascii="Times New Roman" w:eastAsia="Times New Roman" w:hAnsi="Times New Roman" w:cs="Times New Roman"/>
          <w:b/>
          <w:bCs/>
          <w:color w:val="000000"/>
          <w:kern w:val="36"/>
          <w:sz w:val="24"/>
          <w:szCs w:val="24"/>
          <w:lang w:val="et-EE" w:eastAsia="et-EE"/>
        </w:rPr>
        <w:t xml:space="preserve"> abikaasa</w:t>
      </w:r>
      <w:r>
        <w:rPr>
          <w:rFonts w:ascii="Times New Roman" w:eastAsia="Times New Roman" w:hAnsi="Times New Roman" w:cs="Times New Roman"/>
          <w:b/>
          <w:bCs/>
          <w:color w:val="000000"/>
          <w:kern w:val="36"/>
          <w:sz w:val="24"/>
          <w:szCs w:val="24"/>
          <w:lang w:val="et-EE" w:eastAsia="et-EE"/>
        </w:rPr>
        <w:t xml:space="preserve">- ja registreeritud elukaaslase </w:t>
      </w:r>
      <w:r w:rsidRPr="002F0029">
        <w:rPr>
          <w:rFonts w:ascii="Times New Roman" w:eastAsia="Times New Roman" w:hAnsi="Times New Roman" w:cs="Times New Roman"/>
          <w:b/>
          <w:bCs/>
          <w:color w:val="000000"/>
          <w:kern w:val="36"/>
          <w:sz w:val="24"/>
          <w:szCs w:val="24"/>
          <w:lang w:val="et-EE" w:eastAsia="et-EE"/>
        </w:rPr>
        <w:t>tasu maksmise ning teenistuja kulude katmise kord</w:t>
      </w:r>
      <w:r w:rsidRPr="00421BB5">
        <w:rPr>
          <w:rFonts w:ascii="Times New Roman" w:eastAsia="Times New Roman" w:hAnsi="Times New Roman" w:cs="Times New Roman"/>
          <w:b/>
          <w:bCs/>
          <w:color w:val="000000"/>
          <w:kern w:val="36"/>
          <w:sz w:val="24"/>
          <w:szCs w:val="24"/>
          <w:lang w:val="et-EE" w:eastAsia="et-EE"/>
        </w:rPr>
        <w:t>“</w:t>
      </w:r>
      <w:r>
        <w:rPr>
          <w:rFonts w:ascii="Times New Roman" w:eastAsia="Times New Roman" w:hAnsi="Times New Roman" w:cs="Times New Roman"/>
          <w:color w:val="000000"/>
          <w:kern w:val="36"/>
          <w:sz w:val="24"/>
          <w:szCs w:val="24"/>
          <w:lang w:val="et-EE" w:eastAsia="et-EE"/>
        </w:rPr>
        <w:t>;</w:t>
      </w:r>
    </w:p>
    <w:p w14:paraId="3BF845C7" w14:textId="703F4731" w:rsidR="006F0FB5" w:rsidRDefault="006F0FB5"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p>
    <w:p w14:paraId="45649419" w14:textId="0F658286" w:rsidR="00CE5B5F" w:rsidRDefault="00CE5B5F" w:rsidP="00CE5B5F">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r>
        <w:rPr>
          <w:rFonts w:ascii="Times New Roman" w:eastAsia="Times New Roman" w:hAnsi="Times New Roman" w:cs="Times New Roman"/>
          <w:b/>
          <w:bCs/>
          <w:color w:val="000000"/>
          <w:kern w:val="36"/>
          <w:sz w:val="24"/>
          <w:szCs w:val="24"/>
          <w:lang w:val="et-EE" w:eastAsia="et-EE"/>
        </w:rPr>
        <w:t>2</w:t>
      </w:r>
      <w:r w:rsidRPr="00152EF8">
        <w:rPr>
          <w:rFonts w:ascii="Times New Roman" w:eastAsia="Times New Roman" w:hAnsi="Times New Roman" w:cs="Times New Roman"/>
          <w:b/>
          <w:bCs/>
          <w:color w:val="000000"/>
          <w:kern w:val="36"/>
          <w:sz w:val="24"/>
          <w:szCs w:val="24"/>
          <w:lang w:val="et-EE" w:eastAsia="et-EE"/>
        </w:rPr>
        <w:t>)</w:t>
      </w:r>
      <w:r>
        <w:rPr>
          <w:rFonts w:ascii="Times New Roman" w:eastAsia="Times New Roman" w:hAnsi="Times New Roman" w:cs="Times New Roman"/>
          <w:color w:val="000000"/>
          <w:kern w:val="36"/>
          <w:sz w:val="24"/>
          <w:szCs w:val="24"/>
          <w:lang w:val="et-EE" w:eastAsia="et-EE"/>
        </w:rPr>
        <w:t xml:space="preserve"> määruse preambulis asendatakse tekstiosa „1, 4 ja 6“ tekstiosaga „1, 4, 6 ja 10“;</w:t>
      </w:r>
    </w:p>
    <w:p w14:paraId="469B0D93" w14:textId="77777777" w:rsidR="00CE5B5F" w:rsidRDefault="00CE5B5F"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p>
    <w:p w14:paraId="00D8A4FF" w14:textId="58C0310E" w:rsidR="002845DE" w:rsidRDefault="00CE5B5F"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r>
        <w:rPr>
          <w:rFonts w:ascii="Times New Roman" w:eastAsia="Times New Roman" w:hAnsi="Times New Roman" w:cs="Times New Roman"/>
          <w:b/>
          <w:bCs/>
          <w:color w:val="000000"/>
          <w:kern w:val="36"/>
          <w:sz w:val="24"/>
          <w:szCs w:val="24"/>
          <w:lang w:val="et-EE" w:eastAsia="et-EE"/>
        </w:rPr>
        <w:t>3</w:t>
      </w:r>
      <w:r w:rsidR="006F0FB5" w:rsidRPr="00152EF8">
        <w:rPr>
          <w:rFonts w:ascii="Times New Roman" w:eastAsia="Times New Roman" w:hAnsi="Times New Roman" w:cs="Times New Roman"/>
          <w:b/>
          <w:bCs/>
          <w:color w:val="000000"/>
          <w:kern w:val="36"/>
          <w:sz w:val="24"/>
          <w:szCs w:val="24"/>
          <w:lang w:val="et-EE" w:eastAsia="et-EE"/>
        </w:rPr>
        <w:t>)</w:t>
      </w:r>
      <w:r w:rsidR="006F0FB5">
        <w:rPr>
          <w:rFonts w:ascii="Times New Roman" w:eastAsia="Times New Roman" w:hAnsi="Times New Roman" w:cs="Times New Roman"/>
          <w:color w:val="000000"/>
          <w:kern w:val="36"/>
          <w:sz w:val="24"/>
          <w:szCs w:val="24"/>
          <w:lang w:val="et-EE" w:eastAsia="et-EE"/>
        </w:rPr>
        <w:t xml:space="preserve"> </w:t>
      </w:r>
      <w:r w:rsidR="002845DE">
        <w:rPr>
          <w:rFonts w:ascii="Times New Roman" w:eastAsia="Times New Roman" w:hAnsi="Times New Roman" w:cs="Times New Roman"/>
          <w:color w:val="000000"/>
          <w:kern w:val="36"/>
          <w:sz w:val="24"/>
          <w:szCs w:val="24"/>
          <w:lang w:val="et-EE" w:eastAsia="et-EE"/>
        </w:rPr>
        <w:t>määruses asendatakse sõna „abikaasa“ sõnadega „abikaasa või registreeritud elukaaslane“ vastavas käändes;</w:t>
      </w:r>
    </w:p>
    <w:p w14:paraId="04B4F67A" w14:textId="77777777" w:rsidR="002845DE" w:rsidRDefault="002845DE"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p>
    <w:p w14:paraId="4A9A83C6" w14:textId="4D88EBA2" w:rsidR="0000003E" w:rsidRDefault="00CE5B5F"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r>
        <w:rPr>
          <w:rFonts w:ascii="Times New Roman" w:eastAsia="Times New Roman" w:hAnsi="Times New Roman" w:cs="Times New Roman"/>
          <w:b/>
          <w:bCs/>
          <w:color w:val="000000"/>
          <w:kern w:val="36"/>
          <w:sz w:val="24"/>
          <w:szCs w:val="24"/>
          <w:lang w:val="et-EE" w:eastAsia="et-EE"/>
        </w:rPr>
        <w:t>4</w:t>
      </w:r>
      <w:r w:rsidR="002845DE" w:rsidRPr="002845DE">
        <w:rPr>
          <w:rFonts w:ascii="Times New Roman" w:eastAsia="Times New Roman" w:hAnsi="Times New Roman" w:cs="Times New Roman"/>
          <w:b/>
          <w:bCs/>
          <w:color w:val="000000"/>
          <w:kern w:val="36"/>
          <w:sz w:val="24"/>
          <w:szCs w:val="24"/>
          <w:lang w:val="et-EE" w:eastAsia="et-EE"/>
        </w:rPr>
        <w:t>)</w:t>
      </w:r>
      <w:r w:rsidR="002845DE">
        <w:rPr>
          <w:rFonts w:ascii="Times New Roman" w:eastAsia="Times New Roman" w:hAnsi="Times New Roman" w:cs="Times New Roman"/>
          <w:color w:val="000000"/>
          <w:kern w:val="36"/>
          <w:sz w:val="24"/>
          <w:szCs w:val="24"/>
          <w:lang w:val="et-EE" w:eastAsia="et-EE"/>
        </w:rPr>
        <w:t xml:space="preserve"> </w:t>
      </w:r>
      <w:r w:rsidR="0000003E">
        <w:rPr>
          <w:rFonts w:ascii="Times New Roman" w:eastAsia="Times New Roman" w:hAnsi="Times New Roman" w:cs="Times New Roman"/>
          <w:color w:val="000000"/>
          <w:kern w:val="36"/>
          <w:sz w:val="24"/>
          <w:szCs w:val="24"/>
          <w:lang w:val="et-EE" w:eastAsia="et-EE"/>
        </w:rPr>
        <w:t>määruses a</w:t>
      </w:r>
      <w:r w:rsidR="006F0FB5">
        <w:rPr>
          <w:rFonts w:ascii="Times New Roman" w:eastAsia="Times New Roman" w:hAnsi="Times New Roman" w:cs="Times New Roman"/>
          <w:color w:val="000000"/>
          <w:kern w:val="36"/>
          <w:sz w:val="24"/>
          <w:szCs w:val="24"/>
          <w:lang w:val="et-EE" w:eastAsia="et-EE"/>
        </w:rPr>
        <w:t>s</w:t>
      </w:r>
      <w:r w:rsidR="0000003E">
        <w:rPr>
          <w:rFonts w:ascii="Times New Roman" w:eastAsia="Times New Roman" w:hAnsi="Times New Roman" w:cs="Times New Roman"/>
          <w:color w:val="000000"/>
          <w:kern w:val="36"/>
          <w:sz w:val="24"/>
          <w:szCs w:val="24"/>
          <w:lang w:val="et-EE" w:eastAsia="et-EE"/>
        </w:rPr>
        <w:t>endatakse sõna „</w:t>
      </w:r>
      <w:r w:rsidR="006F0FB5">
        <w:rPr>
          <w:rFonts w:ascii="Times New Roman" w:eastAsia="Times New Roman" w:hAnsi="Times New Roman" w:cs="Times New Roman"/>
          <w:color w:val="000000"/>
          <w:kern w:val="36"/>
          <w:sz w:val="24"/>
          <w:szCs w:val="24"/>
          <w:lang w:val="et-EE" w:eastAsia="et-EE"/>
        </w:rPr>
        <w:t>abikaasatasu“ sõnadega „abikaasa- ja registreeritud elukaaslase tasu“ vastavas käändes;</w:t>
      </w:r>
    </w:p>
    <w:p w14:paraId="52B259CA" w14:textId="77777777" w:rsidR="00B6719A" w:rsidRDefault="00B6719A" w:rsidP="1AA75B95">
      <w:pPr>
        <w:shd w:val="clear" w:color="auto" w:fill="FFFFFF" w:themeFill="background1"/>
        <w:outlineLvl w:val="0"/>
        <w:rPr>
          <w:rFonts w:ascii="Times New Roman" w:eastAsia="Times New Roman" w:hAnsi="Times New Roman" w:cs="Times New Roman"/>
          <w:color w:val="000000"/>
          <w:kern w:val="36"/>
          <w:sz w:val="24"/>
          <w:szCs w:val="24"/>
          <w:lang w:val="et-EE" w:eastAsia="et-EE"/>
        </w:rPr>
      </w:pPr>
    </w:p>
    <w:p w14:paraId="510F43F2" w14:textId="66104952" w:rsidR="00AD0525" w:rsidRPr="00AD0525" w:rsidRDefault="002845DE" w:rsidP="1AA75B95">
      <w:pPr>
        <w:shd w:val="clear" w:color="auto" w:fill="FFFFFF" w:themeFill="background1"/>
        <w:outlineLvl w:val="0"/>
        <w:rPr>
          <w:rFonts w:ascii="Times New Roman" w:eastAsia="Times New Roman" w:hAnsi="Times New Roman" w:cs="Times New Roman"/>
          <w:color w:val="000000" w:themeColor="text1"/>
          <w:sz w:val="24"/>
          <w:szCs w:val="24"/>
          <w:lang w:val="et-EE" w:eastAsia="et-EE"/>
        </w:rPr>
      </w:pPr>
      <w:r>
        <w:rPr>
          <w:rFonts w:ascii="Times New Roman" w:eastAsia="Times New Roman" w:hAnsi="Times New Roman" w:cs="Times New Roman"/>
          <w:b/>
          <w:color w:val="000000"/>
          <w:kern w:val="36"/>
          <w:sz w:val="24"/>
          <w:szCs w:val="24"/>
          <w:lang w:val="et-EE" w:eastAsia="et-EE"/>
        </w:rPr>
        <w:t>5</w:t>
      </w:r>
      <w:r w:rsidR="00B6719A" w:rsidRPr="00B6719A">
        <w:rPr>
          <w:rFonts w:ascii="Times New Roman" w:eastAsia="Times New Roman" w:hAnsi="Times New Roman" w:cs="Times New Roman"/>
          <w:b/>
          <w:color w:val="000000"/>
          <w:kern w:val="36"/>
          <w:sz w:val="24"/>
          <w:szCs w:val="24"/>
          <w:lang w:val="et-EE" w:eastAsia="et-EE"/>
        </w:rPr>
        <w:t>)</w:t>
      </w:r>
      <w:r w:rsidR="00B6719A">
        <w:rPr>
          <w:rFonts w:ascii="Times New Roman" w:eastAsia="Times New Roman" w:hAnsi="Times New Roman" w:cs="Times New Roman"/>
          <w:color w:val="000000"/>
          <w:kern w:val="36"/>
          <w:sz w:val="24"/>
          <w:szCs w:val="24"/>
          <w:lang w:val="et-EE" w:eastAsia="et-EE"/>
        </w:rPr>
        <w:t xml:space="preserve"> </w:t>
      </w:r>
      <w:r w:rsidR="00AD0525" w:rsidRPr="1AA75B95">
        <w:rPr>
          <w:rFonts w:ascii="Times New Roman" w:eastAsia="Times New Roman" w:hAnsi="Times New Roman" w:cs="Times New Roman"/>
          <w:color w:val="000000"/>
          <w:kern w:val="36"/>
          <w:sz w:val="24"/>
          <w:szCs w:val="24"/>
          <w:lang w:val="et-EE" w:eastAsia="et-EE"/>
        </w:rPr>
        <w:t>paragrahvi 1 lõike 1 punkti 3 täiendatakse pärast sõna „suurendamise“ sõnadega „protsendimäär ja“;</w:t>
      </w:r>
    </w:p>
    <w:p w14:paraId="72A3D3EC" w14:textId="2FB92139" w:rsidR="00AD0525" w:rsidRDefault="00AD0525" w:rsidP="00AD0525">
      <w:pPr>
        <w:shd w:val="clear" w:color="auto" w:fill="FFFFFF"/>
        <w:outlineLvl w:val="0"/>
        <w:rPr>
          <w:rFonts w:ascii="Times New Roman" w:eastAsia="Times New Roman" w:hAnsi="Times New Roman" w:cs="Times New Roman"/>
          <w:bCs/>
          <w:color w:val="000000"/>
          <w:kern w:val="36"/>
          <w:sz w:val="24"/>
          <w:szCs w:val="24"/>
          <w:lang w:val="et-EE" w:eastAsia="et-EE"/>
        </w:rPr>
      </w:pPr>
    </w:p>
    <w:p w14:paraId="10ADFF96" w14:textId="715EA002" w:rsidR="00AD0525" w:rsidRPr="00AD0525" w:rsidRDefault="00F42663" w:rsidP="1AA75B95">
      <w:pPr>
        <w:shd w:val="clear" w:color="auto" w:fill="FFFFFF" w:themeFill="background1"/>
        <w:rPr>
          <w:rFonts w:ascii="Times New Roman" w:eastAsia="Times New Roman" w:hAnsi="Times New Roman" w:cs="Times New Roman"/>
          <w:color w:val="202020"/>
          <w:sz w:val="24"/>
          <w:szCs w:val="24"/>
          <w:lang w:val="et-EE" w:eastAsia="et-EE"/>
        </w:rPr>
      </w:pPr>
      <w:bookmarkStart w:id="1" w:name="para1lg1p5"/>
      <w:r w:rsidRPr="00F42663">
        <w:rPr>
          <w:rFonts w:ascii="Times New Roman" w:eastAsia="Times New Roman" w:hAnsi="Times New Roman" w:cs="Times New Roman"/>
          <w:b/>
          <w:bCs/>
          <w:color w:val="202020"/>
          <w:sz w:val="24"/>
          <w:szCs w:val="24"/>
          <w:lang w:val="et-EE" w:eastAsia="et-EE"/>
        </w:rPr>
        <w:t>6</w:t>
      </w:r>
      <w:r w:rsidR="1AA75B95" w:rsidRPr="00F42663">
        <w:rPr>
          <w:rFonts w:ascii="Times New Roman" w:eastAsia="Times New Roman" w:hAnsi="Times New Roman" w:cs="Times New Roman"/>
          <w:b/>
          <w:bCs/>
          <w:color w:val="202020"/>
          <w:sz w:val="24"/>
          <w:szCs w:val="24"/>
          <w:lang w:val="et-EE" w:eastAsia="et-EE"/>
        </w:rPr>
        <w:t>)</w:t>
      </w:r>
      <w:r w:rsidR="1AA75B95" w:rsidRPr="1AA75B95">
        <w:rPr>
          <w:rFonts w:ascii="Times New Roman" w:eastAsia="Times New Roman" w:hAnsi="Times New Roman" w:cs="Times New Roman"/>
          <w:color w:val="202020"/>
          <w:sz w:val="24"/>
          <w:szCs w:val="24"/>
          <w:lang w:val="et-EE" w:eastAsia="et-EE"/>
        </w:rPr>
        <w:t xml:space="preserve"> paragrahvi 1 lõiget 1 täiendatakse punktiga 7 järgmises sõnastuses:</w:t>
      </w:r>
    </w:p>
    <w:p w14:paraId="65F83D28" w14:textId="027AE20B" w:rsidR="00AD0525" w:rsidRDefault="1AA75B95" w:rsidP="1AA75B95">
      <w:pPr>
        <w:shd w:val="clear" w:color="auto" w:fill="FFFFFF" w:themeFill="background1"/>
        <w:rPr>
          <w:rFonts w:ascii="Times New Roman" w:hAnsi="Times New Roman" w:cs="Times New Roman"/>
          <w:sz w:val="24"/>
          <w:szCs w:val="24"/>
          <w:lang w:val="et-EE" w:eastAsia="et-EE"/>
        </w:rPr>
      </w:pPr>
      <w:r w:rsidRPr="006821CF">
        <w:rPr>
          <w:rFonts w:ascii="Times New Roman" w:eastAsia="Times New Roman" w:hAnsi="Times New Roman" w:cs="Times New Roman"/>
          <w:color w:val="202020"/>
          <w:sz w:val="24"/>
          <w:szCs w:val="24"/>
          <w:lang w:val="et-EE" w:eastAsia="et-EE"/>
        </w:rPr>
        <w:t xml:space="preserve">„7) </w:t>
      </w:r>
      <w:bookmarkStart w:id="2" w:name="_Hlk168478364"/>
      <w:r w:rsidRPr="006821CF">
        <w:rPr>
          <w:rFonts w:ascii="Times New Roman" w:eastAsia="Times New Roman" w:hAnsi="Times New Roman" w:cs="Times New Roman"/>
          <w:color w:val="202020"/>
          <w:sz w:val="24"/>
          <w:szCs w:val="24"/>
          <w:lang w:val="et-EE" w:eastAsia="et-EE"/>
        </w:rPr>
        <w:t>teise riiki tööle asumise hüvitise määr</w:t>
      </w:r>
      <w:r w:rsidRPr="006821CF">
        <w:rPr>
          <w:rFonts w:ascii="Times New Roman" w:hAnsi="Times New Roman" w:cs="Times New Roman"/>
          <w:sz w:val="24"/>
          <w:szCs w:val="24"/>
          <w:lang w:val="et-EE" w:eastAsia="et-EE"/>
        </w:rPr>
        <w:t>.</w:t>
      </w:r>
      <w:bookmarkEnd w:id="2"/>
      <w:r w:rsidRPr="006821CF">
        <w:rPr>
          <w:rFonts w:ascii="Times New Roman" w:hAnsi="Times New Roman" w:cs="Times New Roman"/>
          <w:sz w:val="24"/>
          <w:szCs w:val="24"/>
          <w:lang w:val="et-EE" w:eastAsia="et-EE"/>
        </w:rPr>
        <w:t>“;</w:t>
      </w:r>
    </w:p>
    <w:p w14:paraId="0AAB8874" w14:textId="03AB90D7" w:rsidR="68B3B56B" w:rsidRDefault="68B3B56B" w:rsidP="68B3B56B">
      <w:pPr>
        <w:shd w:val="clear" w:color="auto" w:fill="FFFFFF" w:themeFill="background1"/>
        <w:rPr>
          <w:rFonts w:ascii="Times New Roman" w:hAnsi="Times New Roman" w:cs="Times New Roman"/>
          <w:sz w:val="24"/>
          <w:szCs w:val="24"/>
          <w:lang w:val="et-EE" w:eastAsia="et-EE"/>
        </w:rPr>
      </w:pPr>
    </w:p>
    <w:p w14:paraId="67E03702" w14:textId="3D9E4503" w:rsidR="00671DFC" w:rsidRDefault="00671DFC" w:rsidP="68B3B56B">
      <w:pPr>
        <w:shd w:val="clear" w:color="auto" w:fill="FFFFFF" w:themeFill="background1"/>
        <w:rPr>
          <w:rFonts w:ascii="Times New Roman" w:hAnsi="Times New Roman" w:cs="Times New Roman"/>
          <w:sz w:val="24"/>
          <w:szCs w:val="24"/>
          <w:lang w:val="et-EE" w:eastAsia="et-EE"/>
        </w:rPr>
      </w:pPr>
      <w:r w:rsidRPr="003147E3">
        <w:rPr>
          <w:rFonts w:ascii="Times New Roman" w:hAnsi="Times New Roman" w:cs="Times New Roman"/>
          <w:b/>
          <w:bCs/>
          <w:sz w:val="24"/>
          <w:szCs w:val="24"/>
          <w:lang w:val="et-EE" w:eastAsia="et-EE"/>
        </w:rPr>
        <w:t>7)</w:t>
      </w:r>
      <w:r>
        <w:rPr>
          <w:rFonts w:ascii="Times New Roman" w:hAnsi="Times New Roman" w:cs="Times New Roman"/>
          <w:sz w:val="24"/>
          <w:szCs w:val="24"/>
          <w:lang w:val="et-EE" w:eastAsia="et-EE"/>
        </w:rPr>
        <w:t xml:space="preserve"> paragrahvi 1 täiendatakse lõikega 3 järgmises sõnastuses:</w:t>
      </w:r>
    </w:p>
    <w:p w14:paraId="0B92CC00" w14:textId="52FCDCF1" w:rsidR="003147E3" w:rsidRPr="003147E3" w:rsidRDefault="00671DFC" w:rsidP="003147E3">
      <w:pPr>
        <w:rPr>
          <w:rFonts w:ascii="Times New Roman" w:hAnsi="Times New Roman" w:cs="Times New Roman"/>
          <w:sz w:val="24"/>
          <w:szCs w:val="24"/>
          <w:lang w:val="et-EE"/>
        </w:rPr>
      </w:pPr>
      <w:r w:rsidRPr="003147E3">
        <w:rPr>
          <w:rFonts w:ascii="Times New Roman" w:hAnsi="Times New Roman" w:cs="Times New Roman"/>
          <w:sz w:val="24"/>
          <w:szCs w:val="24"/>
          <w:lang w:val="et-EE" w:eastAsia="et-EE"/>
        </w:rPr>
        <w:t>„(</w:t>
      </w:r>
      <w:r w:rsidR="003147E3" w:rsidRPr="003147E3">
        <w:rPr>
          <w:rFonts w:ascii="Times New Roman" w:hAnsi="Times New Roman" w:cs="Times New Roman"/>
          <w:sz w:val="24"/>
          <w:szCs w:val="24"/>
          <w:lang w:val="et-EE" w:eastAsia="et-EE"/>
        </w:rPr>
        <w:t xml:space="preserve">3) </w:t>
      </w:r>
      <w:bookmarkStart w:id="3" w:name="_Hlk180059158"/>
      <w:r w:rsidR="003147E3" w:rsidRPr="003147E3">
        <w:rPr>
          <w:rFonts w:ascii="Times New Roman" w:hAnsi="Times New Roman" w:cs="Times New Roman"/>
          <w:sz w:val="24"/>
          <w:szCs w:val="24"/>
          <w:lang w:val="et-EE"/>
        </w:rPr>
        <w:t xml:space="preserve">Määruses </w:t>
      </w:r>
      <w:r w:rsidR="003147E3" w:rsidRPr="003147E3">
        <w:rPr>
          <w:rFonts w:ascii="Times New Roman" w:hAnsi="Times New Roman" w:cs="Times New Roman"/>
          <w:color w:val="202020"/>
          <w:sz w:val="24"/>
          <w:szCs w:val="24"/>
          <w:shd w:val="clear" w:color="auto" w:fill="FFFFFF"/>
          <w:lang w:val="et-EE"/>
        </w:rPr>
        <w:t xml:space="preserve">erialadiplomaadi ja Välisministeeriumi koosseisuvälise haldusteenistuja </w:t>
      </w:r>
      <w:r w:rsidR="003147E3" w:rsidRPr="003147E3">
        <w:rPr>
          <w:rFonts w:ascii="Times New Roman" w:hAnsi="Times New Roman" w:cs="Times New Roman"/>
          <w:sz w:val="24"/>
          <w:szCs w:val="24"/>
          <w:lang w:val="et-EE"/>
        </w:rPr>
        <w:t xml:space="preserve">kohta sätestatut kohaldatakse </w:t>
      </w:r>
      <w:r w:rsidR="009F7AF2">
        <w:rPr>
          <w:rFonts w:ascii="Times New Roman" w:hAnsi="Times New Roman" w:cs="Times New Roman"/>
          <w:sz w:val="24"/>
          <w:szCs w:val="24"/>
          <w:lang w:val="et-EE"/>
        </w:rPr>
        <w:t xml:space="preserve">avaliku teenistuse seaduse § 45 alusel pikaajalisse välislähetusse saadetud </w:t>
      </w:r>
      <w:r w:rsidR="003147E3" w:rsidRPr="003147E3">
        <w:rPr>
          <w:rFonts w:ascii="Times New Roman" w:hAnsi="Times New Roman" w:cs="Times New Roman"/>
          <w:sz w:val="24"/>
          <w:szCs w:val="24"/>
          <w:lang w:val="et-EE"/>
        </w:rPr>
        <w:t>ametnikule</w:t>
      </w:r>
      <w:r w:rsidR="009F7AF2">
        <w:rPr>
          <w:rFonts w:ascii="Times New Roman" w:hAnsi="Times New Roman" w:cs="Times New Roman"/>
          <w:sz w:val="24"/>
          <w:szCs w:val="24"/>
          <w:lang w:val="et-EE"/>
        </w:rPr>
        <w:t xml:space="preserve"> (edaspidi </w:t>
      </w:r>
      <w:r w:rsidR="009F7AF2" w:rsidRPr="009F7AF2">
        <w:rPr>
          <w:rFonts w:ascii="Times New Roman" w:hAnsi="Times New Roman" w:cs="Times New Roman"/>
          <w:i/>
          <w:iCs/>
          <w:sz w:val="24"/>
          <w:szCs w:val="24"/>
          <w:lang w:val="et-EE"/>
        </w:rPr>
        <w:t>ametnik</w:t>
      </w:r>
      <w:r w:rsidR="009F7AF2">
        <w:rPr>
          <w:rFonts w:ascii="Times New Roman" w:hAnsi="Times New Roman" w:cs="Times New Roman"/>
          <w:sz w:val="24"/>
          <w:szCs w:val="24"/>
          <w:lang w:val="et-EE"/>
        </w:rPr>
        <w:t>)</w:t>
      </w:r>
      <w:r w:rsidR="003147E3" w:rsidRPr="003147E3">
        <w:rPr>
          <w:rFonts w:ascii="Times New Roman" w:hAnsi="Times New Roman" w:cs="Times New Roman"/>
          <w:sz w:val="24"/>
          <w:szCs w:val="24"/>
          <w:lang w:val="et-EE"/>
        </w:rPr>
        <w:t xml:space="preserve"> ning </w:t>
      </w:r>
      <w:r w:rsidR="003147E3" w:rsidRPr="003147E3">
        <w:rPr>
          <w:rFonts w:ascii="Times New Roman" w:hAnsi="Times New Roman" w:cs="Times New Roman"/>
          <w:color w:val="202020"/>
          <w:sz w:val="24"/>
          <w:szCs w:val="24"/>
          <w:shd w:val="clear" w:color="auto" w:fill="FFFFFF"/>
          <w:lang w:val="et-EE"/>
        </w:rPr>
        <w:t>lähetajaministeeriumi või selle valitsemisala asutuse kohta</w:t>
      </w:r>
      <w:r w:rsidR="003147E3" w:rsidRPr="003147E3">
        <w:rPr>
          <w:rFonts w:ascii="Times New Roman" w:hAnsi="Times New Roman" w:cs="Times New Roman"/>
          <w:sz w:val="24"/>
          <w:szCs w:val="24"/>
          <w:lang w:val="et-EE"/>
        </w:rPr>
        <w:t xml:space="preserve"> sätestatut </w:t>
      </w:r>
      <w:r w:rsidR="009F7AF2">
        <w:rPr>
          <w:rFonts w:ascii="Times New Roman" w:hAnsi="Times New Roman" w:cs="Times New Roman"/>
          <w:sz w:val="24"/>
          <w:szCs w:val="24"/>
          <w:lang w:val="et-EE"/>
        </w:rPr>
        <w:t>teda</w:t>
      </w:r>
      <w:r w:rsidR="003147E3" w:rsidRPr="003147E3">
        <w:rPr>
          <w:rFonts w:ascii="Times New Roman" w:hAnsi="Times New Roman" w:cs="Times New Roman"/>
          <w:sz w:val="24"/>
          <w:szCs w:val="24"/>
          <w:lang w:val="et-EE"/>
        </w:rPr>
        <w:t xml:space="preserve"> lähetavale ametiasutusele, kui määruses ei ole sätestatud teisiti</w:t>
      </w:r>
      <w:r w:rsidR="003147E3">
        <w:rPr>
          <w:rFonts w:ascii="Times New Roman" w:hAnsi="Times New Roman" w:cs="Times New Roman"/>
          <w:sz w:val="24"/>
          <w:szCs w:val="24"/>
          <w:lang w:val="et-EE"/>
        </w:rPr>
        <w:t xml:space="preserve"> või see ei ole vastuolus määruse mõttega</w:t>
      </w:r>
      <w:bookmarkEnd w:id="3"/>
      <w:r w:rsidR="003147E3" w:rsidRPr="003147E3">
        <w:rPr>
          <w:rFonts w:ascii="Times New Roman" w:hAnsi="Times New Roman" w:cs="Times New Roman"/>
          <w:sz w:val="24"/>
          <w:szCs w:val="24"/>
          <w:lang w:val="et-EE"/>
        </w:rPr>
        <w:t>.</w:t>
      </w:r>
      <w:r w:rsidR="003147E3">
        <w:rPr>
          <w:rFonts w:ascii="Times New Roman" w:hAnsi="Times New Roman" w:cs="Times New Roman"/>
          <w:sz w:val="24"/>
          <w:szCs w:val="24"/>
          <w:lang w:val="et-EE"/>
        </w:rPr>
        <w:t>“;</w:t>
      </w:r>
    </w:p>
    <w:p w14:paraId="07441A89" w14:textId="77777777" w:rsidR="00671DFC" w:rsidRDefault="00671DFC" w:rsidP="68B3B56B">
      <w:pPr>
        <w:shd w:val="clear" w:color="auto" w:fill="FFFFFF" w:themeFill="background1"/>
        <w:rPr>
          <w:rFonts w:ascii="Times New Roman" w:hAnsi="Times New Roman" w:cs="Times New Roman"/>
          <w:sz w:val="24"/>
          <w:szCs w:val="24"/>
          <w:lang w:val="et-EE" w:eastAsia="et-EE"/>
        </w:rPr>
      </w:pPr>
    </w:p>
    <w:p w14:paraId="1A665498" w14:textId="37617B2C" w:rsidR="00A61E38" w:rsidRPr="00BC03CB" w:rsidRDefault="003147E3" w:rsidP="00DA4A85">
      <w:pPr>
        <w:rPr>
          <w:rFonts w:ascii="Times New Roman" w:hAnsi="Times New Roman" w:cs="Times New Roman"/>
          <w:bCs/>
          <w:sz w:val="24"/>
          <w:szCs w:val="24"/>
          <w:lang w:val="et-EE" w:eastAsia="et-EE"/>
        </w:rPr>
      </w:pPr>
      <w:r>
        <w:rPr>
          <w:rFonts w:ascii="Times New Roman" w:hAnsi="Times New Roman" w:cs="Times New Roman"/>
          <w:b/>
          <w:bCs/>
          <w:sz w:val="24"/>
          <w:szCs w:val="24"/>
          <w:lang w:val="et-EE" w:eastAsia="et-EE"/>
        </w:rPr>
        <w:t>8</w:t>
      </w:r>
      <w:r w:rsidR="00DA4A85">
        <w:rPr>
          <w:rFonts w:ascii="Times New Roman" w:hAnsi="Times New Roman" w:cs="Times New Roman"/>
          <w:b/>
          <w:bCs/>
          <w:sz w:val="24"/>
          <w:szCs w:val="24"/>
          <w:lang w:val="et-EE" w:eastAsia="et-EE"/>
        </w:rPr>
        <w:t xml:space="preserve">) </w:t>
      </w:r>
      <w:r w:rsidR="00BC03CB" w:rsidRPr="00BC03CB">
        <w:rPr>
          <w:rFonts w:ascii="Times New Roman" w:hAnsi="Times New Roman" w:cs="Times New Roman"/>
          <w:bCs/>
          <w:sz w:val="24"/>
          <w:szCs w:val="24"/>
          <w:lang w:val="et-EE" w:eastAsia="et-EE"/>
        </w:rPr>
        <w:t>paragrahvi 2 lõi</w:t>
      </w:r>
      <w:r w:rsidR="008E6807">
        <w:rPr>
          <w:rFonts w:ascii="Times New Roman" w:hAnsi="Times New Roman" w:cs="Times New Roman"/>
          <w:bCs/>
          <w:sz w:val="24"/>
          <w:szCs w:val="24"/>
          <w:lang w:val="et-EE" w:eastAsia="et-EE"/>
        </w:rPr>
        <w:t>ge</w:t>
      </w:r>
      <w:r w:rsidR="00BC03CB" w:rsidRPr="00BC03CB">
        <w:rPr>
          <w:rFonts w:ascii="Times New Roman" w:hAnsi="Times New Roman" w:cs="Times New Roman"/>
          <w:bCs/>
          <w:sz w:val="24"/>
          <w:szCs w:val="24"/>
          <w:lang w:val="et-EE" w:eastAsia="et-EE"/>
        </w:rPr>
        <w:t xml:space="preserve"> 2 </w:t>
      </w:r>
      <w:r w:rsidR="008E6807">
        <w:rPr>
          <w:rFonts w:ascii="Times New Roman" w:hAnsi="Times New Roman" w:cs="Times New Roman"/>
          <w:bCs/>
          <w:sz w:val="24"/>
          <w:szCs w:val="24"/>
          <w:lang w:val="et-EE" w:eastAsia="et-EE"/>
        </w:rPr>
        <w:t>muudetakse ja sõnastatakse järgmiselt:</w:t>
      </w:r>
    </w:p>
    <w:p w14:paraId="7B842452" w14:textId="45FB5137" w:rsidR="008E6807" w:rsidRPr="008E6807" w:rsidRDefault="008E6807" w:rsidP="008E6807">
      <w:pPr>
        <w:rPr>
          <w:rFonts w:ascii="Times New Roman" w:hAnsi="Times New Roman" w:cs="Times New Roman"/>
          <w:sz w:val="24"/>
          <w:szCs w:val="24"/>
          <w:lang w:val="et-EE"/>
        </w:rPr>
      </w:pPr>
      <w:r>
        <w:rPr>
          <w:rFonts w:ascii="Times New Roman" w:hAnsi="Times New Roman" w:cs="Times New Roman"/>
          <w:sz w:val="24"/>
          <w:szCs w:val="24"/>
          <w:lang w:val="et-EE"/>
        </w:rPr>
        <w:t>„</w:t>
      </w:r>
      <w:r w:rsidRPr="008E6807">
        <w:rPr>
          <w:rFonts w:ascii="Times New Roman" w:hAnsi="Times New Roman" w:cs="Times New Roman"/>
          <w:sz w:val="24"/>
          <w:szCs w:val="24"/>
          <w:lang w:val="et-EE"/>
        </w:rPr>
        <w:t xml:space="preserve">(2) </w:t>
      </w:r>
      <w:bookmarkStart w:id="4" w:name="_Hlk168478503"/>
      <w:r w:rsidRPr="008E6807">
        <w:rPr>
          <w:rFonts w:ascii="Times New Roman" w:hAnsi="Times New Roman" w:cs="Times New Roman"/>
          <w:sz w:val="24"/>
          <w:szCs w:val="24"/>
          <w:lang w:val="et-EE"/>
        </w:rPr>
        <w:t xml:space="preserve">Erialadiplomaadi ja koosseisuvälise haldusteenistuja (edaspidi </w:t>
      </w:r>
      <w:r w:rsidRPr="00CE5B5F">
        <w:rPr>
          <w:rFonts w:ascii="Times New Roman" w:hAnsi="Times New Roman" w:cs="Times New Roman"/>
          <w:sz w:val="24"/>
          <w:szCs w:val="24"/>
          <w:lang w:val="et-EE"/>
        </w:rPr>
        <w:t>koos</w:t>
      </w:r>
      <w:r w:rsidRPr="008E6807">
        <w:rPr>
          <w:rFonts w:ascii="Times New Roman" w:hAnsi="Times New Roman" w:cs="Times New Roman"/>
          <w:i/>
          <w:iCs/>
          <w:sz w:val="24"/>
          <w:szCs w:val="24"/>
          <w:lang w:val="et-EE"/>
        </w:rPr>
        <w:t> koosseisuväline teenistuja</w:t>
      </w:r>
      <w:r w:rsidRPr="008E6807">
        <w:rPr>
          <w:rFonts w:ascii="Times New Roman" w:hAnsi="Times New Roman" w:cs="Times New Roman"/>
          <w:sz w:val="24"/>
          <w:szCs w:val="24"/>
          <w:lang w:val="et-EE"/>
        </w:rPr>
        <w:t>) välislähetustasu, perekonnaliikmete eest suurendatud välislähetustasu ja abikaasa</w:t>
      </w:r>
      <w:r>
        <w:rPr>
          <w:rFonts w:ascii="Times New Roman" w:hAnsi="Times New Roman" w:cs="Times New Roman"/>
          <w:sz w:val="24"/>
          <w:szCs w:val="24"/>
          <w:lang w:val="et-EE"/>
        </w:rPr>
        <w:t>- ja registreeritud elukaaslase tasu</w:t>
      </w:r>
      <w:r w:rsidRPr="008E6807">
        <w:rPr>
          <w:rFonts w:ascii="Times New Roman" w:hAnsi="Times New Roman" w:cs="Times New Roman"/>
          <w:sz w:val="24"/>
          <w:szCs w:val="24"/>
          <w:lang w:val="et-EE"/>
        </w:rPr>
        <w:t xml:space="preserve"> maksab ning 4. peatükis nimetatud kulud katab lähetajaministeerium või selle valitsemisala asutus (edaspidi ka </w:t>
      </w:r>
      <w:r w:rsidRPr="008E6807">
        <w:rPr>
          <w:rFonts w:ascii="Times New Roman" w:hAnsi="Times New Roman" w:cs="Times New Roman"/>
          <w:i/>
          <w:iCs/>
          <w:sz w:val="24"/>
          <w:szCs w:val="24"/>
          <w:lang w:val="et-EE"/>
        </w:rPr>
        <w:t>lähetajaministeerium</w:t>
      </w:r>
      <w:r w:rsidRPr="008E6807">
        <w:rPr>
          <w:rFonts w:ascii="Times New Roman" w:hAnsi="Times New Roman" w:cs="Times New Roman"/>
          <w:sz w:val="24"/>
          <w:szCs w:val="24"/>
          <w:lang w:val="et-EE"/>
        </w:rPr>
        <w:t>)</w:t>
      </w:r>
      <w:r>
        <w:rPr>
          <w:rFonts w:ascii="Times New Roman" w:hAnsi="Times New Roman" w:cs="Times New Roman"/>
          <w:sz w:val="24"/>
          <w:szCs w:val="24"/>
          <w:lang w:val="et-EE"/>
        </w:rPr>
        <w:t>.</w:t>
      </w:r>
      <w:bookmarkEnd w:id="4"/>
      <w:r>
        <w:rPr>
          <w:rFonts w:ascii="Times New Roman" w:hAnsi="Times New Roman" w:cs="Times New Roman"/>
          <w:sz w:val="24"/>
          <w:szCs w:val="24"/>
          <w:lang w:val="et-EE"/>
        </w:rPr>
        <w:t>“;</w:t>
      </w:r>
    </w:p>
    <w:p w14:paraId="609627DD" w14:textId="17E5E107" w:rsidR="008E6807" w:rsidRDefault="008E6807" w:rsidP="00DA4A85">
      <w:pPr>
        <w:rPr>
          <w:rFonts w:ascii="Times New Roman" w:hAnsi="Times New Roman" w:cs="Times New Roman"/>
          <w:b/>
          <w:bCs/>
          <w:sz w:val="24"/>
          <w:szCs w:val="24"/>
          <w:lang w:val="et-EE" w:eastAsia="et-EE"/>
        </w:rPr>
      </w:pPr>
    </w:p>
    <w:p w14:paraId="68F690DF" w14:textId="0D5DC4B0" w:rsidR="00F3437B" w:rsidRDefault="003147E3" w:rsidP="00DA4A85">
      <w:pPr>
        <w:rPr>
          <w:rFonts w:ascii="Times New Roman" w:hAnsi="Times New Roman" w:cs="Times New Roman"/>
          <w:b/>
          <w:bCs/>
          <w:sz w:val="24"/>
          <w:szCs w:val="24"/>
          <w:lang w:val="et-EE" w:eastAsia="et-EE"/>
        </w:rPr>
      </w:pPr>
      <w:r>
        <w:rPr>
          <w:rFonts w:ascii="Times New Roman" w:hAnsi="Times New Roman" w:cs="Times New Roman"/>
          <w:b/>
          <w:bCs/>
          <w:sz w:val="24"/>
          <w:szCs w:val="24"/>
          <w:lang w:val="et-EE" w:eastAsia="et-EE"/>
        </w:rPr>
        <w:t>9</w:t>
      </w:r>
      <w:r w:rsidR="00F3437B">
        <w:rPr>
          <w:rFonts w:ascii="Times New Roman" w:hAnsi="Times New Roman" w:cs="Times New Roman"/>
          <w:b/>
          <w:bCs/>
          <w:sz w:val="24"/>
          <w:szCs w:val="24"/>
          <w:lang w:val="et-EE" w:eastAsia="et-EE"/>
        </w:rPr>
        <w:t>)</w:t>
      </w:r>
      <w:r w:rsidR="00F3437B" w:rsidRPr="00F3437B">
        <w:rPr>
          <w:rFonts w:ascii="Times New Roman" w:hAnsi="Times New Roman" w:cs="Times New Roman"/>
          <w:sz w:val="24"/>
          <w:szCs w:val="24"/>
          <w:lang w:val="et-EE" w:eastAsia="et-EE"/>
        </w:rPr>
        <w:t xml:space="preserve"> paragrahvi 2 lõige 4 tunnistatakse kehtetuks;</w:t>
      </w:r>
    </w:p>
    <w:p w14:paraId="404803D3" w14:textId="75FD3D64" w:rsidR="00F3437B" w:rsidRDefault="00F3437B" w:rsidP="00DA4A85">
      <w:pPr>
        <w:rPr>
          <w:rFonts w:ascii="Times New Roman" w:hAnsi="Times New Roman" w:cs="Times New Roman"/>
          <w:b/>
          <w:bCs/>
          <w:sz w:val="24"/>
          <w:szCs w:val="24"/>
          <w:lang w:val="et-EE" w:eastAsia="et-EE"/>
        </w:rPr>
      </w:pPr>
    </w:p>
    <w:p w14:paraId="0F292E00" w14:textId="43FEB72B" w:rsidR="0085162D" w:rsidRDefault="003147E3" w:rsidP="00DA4A85">
      <w:pPr>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10</w:t>
      </w:r>
      <w:r w:rsidR="0085162D">
        <w:rPr>
          <w:rFonts w:ascii="Times New Roman" w:hAnsi="Times New Roman" w:cs="Times New Roman"/>
          <w:b/>
          <w:bCs/>
          <w:sz w:val="24"/>
          <w:szCs w:val="24"/>
          <w:lang w:val="et-EE" w:eastAsia="et-EE"/>
        </w:rPr>
        <w:t xml:space="preserve">) </w:t>
      </w:r>
      <w:r w:rsidR="0085162D">
        <w:rPr>
          <w:rFonts w:ascii="Times New Roman" w:hAnsi="Times New Roman" w:cs="Times New Roman"/>
          <w:sz w:val="24"/>
          <w:szCs w:val="24"/>
          <w:lang w:val="et-EE" w:eastAsia="et-EE"/>
        </w:rPr>
        <w:t>paragrahvi 2 täiendatakse lõikega 5</w:t>
      </w:r>
      <w:r w:rsidR="0085162D">
        <w:rPr>
          <w:rFonts w:ascii="Times New Roman" w:hAnsi="Times New Roman" w:cs="Times New Roman"/>
          <w:sz w:val="24"/>
          <w:szCs w:val="24"/>
          <w:vertAlign w:val="superscript"/>
          <w:lang w:val="et-EE" w:eastAsia="et-EE"/>
        </w:rPr>
        <w:t>1</w:t>
      </w:r>
      <w:r w:rsidR="0085162D">
        <w:rPr>
          <w:rFonts w:ascii="Times New Roman" w:hAnsi="Times New Roman" w:cs="Times New Roman"/>
          <w:sz w:val="24"/>
          <w:szCs w:val="24"/>
          <w:lang w:val="et-EE" w:eastAsia="et-EE"/>
        </w:rPr>
        <w:t xml:space="preserve"> järgmises sõnastuses:</w:t>
      </w:r>
    </w:p>
    <w:p w14:paraId="1861FA0A" w14:textId="602E1046" w:rsidR="0085162D" w:rsidRPr="0085162D" w:rsidRDefault="0085162D" w:rsidP="00DA4A85">
      <w:pPr>
        <w:rPr>
          <w:rFonts w:ascii="Times New Roman" w:hAnsi="Times New Roman" w:cs="Times New Roman"/>
          <w:sz w:val="24"/>
          <w:szCs w:val="24"/>
          <w:lang w:val="et-EE" w:eastAsia="et-EE"/>
        </w:rPr>
      </w:pPr>
      <w:r>
        <w:rPr>
          <w:rFonts w:ascii="Times New Roman" w:hAnsi="Times New Roman" w:cs="Times New Roman"/>
          <w:sz w:val="24"/>
          <w:szCs w:val="24"/>
          <w:lang w:val="et-EE" w:eastAsia="et-EE"/>
        </w:rPr>
        <w:t>„(5</w:t>
      </w:r>
      <w:r>
        <w:rPr>
          <w:rFonts w:ascii="Times New Roman" w:hAnsi="Times New Roman" w:cs="Times New Roman"/>
          <w:sz w:val="24"/>
          <w:szCs w:val="24"/>
          <w:vertAlign w:val="superscript"/>
          <w:lang w:val="et-EE" w:eastAsia="et-EE"/>
        </w:rPr>
        <w:t>1</w:t>
      </w:r>
      <w:r>
        <w:rPr>
          <w:rFonts w:ascii="Times New Roman" w:hAnsi="Times New Roman" w:cs="Times New Roman"/>
          <w:sz w:val="24"/>
          <w:szCs w:val="24"/>
          <w:lang w:val="et-EE" w:eastAsia="et-EE"/>
        </w:rPr>
        <w:t xml:space="preserve">) Põhjendatud juhul võib katta </w:t>
      </w:r>
      <w:r w:rsidR="00512505">
        <w:rPr>
          <w:rFonts w:ascii="Times New Roman" w:hAnsi="Times New Roman" w:cs="Times New Roman"/>
          <w:sz w:val="24"/>
          <w:szCs w:val="24"/>
          <w:lang w:val="et-EE" w:eastAsia="et-EE"/>
        </w:rPr>
        <w:t>või</w:t>
      </w:r>
      <w:r>
        <w:rPr>
          <w:rFonts w:ascii="Times New Roman" w:hAnsi="Times New Roman" w:cs="Times New Roman"/>
          <w:sz w:val="24"/>
          <w:szCs w:val="24"/>
          <w:lang w:val="et-EE" w:eastAsia="et-EE"/>
        </w:rPr>
        <w:t xml:space="preserve"> hüvitada </w:t>
      </w:r>
      <w:r w:rsidR="001D75FC">
        <w:rPr>
          <w:rFonts w:ascii="Times New Roman" w:hAnsi="Times New Roman" w:cs="Times New Roman"/>
          <w:sz w:val="24"/>
          <w:szCs w:val="24"/>
          <w:lang w:val="et-EE" w:eastAsia="et-EE"/>
        </w:rPr>
        <w:t xml:space="preserve">need välislähetusega seotud kulud, mis on tekkinud </w:t>
      </w:r>
      <w:r>
        <w:rPr>
          <w:rFonts w:ascii="Times New Roman" w:hAnsi="Times New Roman" w:cs="Times New Roman"/>
          <w:sz w:val="24"/>
          <w:szCs w:val="24"/>
          <w:lang w:val="et-EE" w:eastAsia="et-EE"/>
        </w:rPr>
        <w:t>enne välislähetuse algust.“;</w:t>
      </w:r>
    </w:p>
    <w:p w14:paraId="73652A4C" w14:textId="77777777" w:rsidR="0085162D" w:rsidRDefault="0085162D" w:rsidP="00DA4A85">
      <w:pPr>
        <w:rPr>
          <w:rFonts w:ascii="Times New Roman" w:hAnsi="Times New Roman" w:cs="Times New Roman"/>
          <w:b/>
          <w:bCs/>
          <w:sz w:val="24"/>
          <w:szCs w:val="24"/>
          <w:lang w:val="et-EE" w:eastAsia="et-EE"/>
        </w:rPr>
      </w:pPr>
    </w:p>
    <w:p w14:paraId="7CF65DB8" w14:textId="49133AC0" w:rsidR="00DA4A85" w:rsidRPr="00F2424D" w:rsidRDefault="00B3278E" w:rsidP="00DA4A85">
      <w:pPr>
        <w:rPr>
          <w:rFonts w:ascii="Times New Roman" w:hAnsi="Times New Roman" w:cs="Times New Roman"/>
          <w:color w:val="202020"/>
          <w:sz w:val="24"/>
          <w:szCs w:val="24"/>
          <w:shd w:val="clear" w:color="auto" w:fill="FFFFFF"/>
          <w:lang w:val="et-EE"/>
        </w:rPr>
      </w:pPr>
      <w:r>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1</w:t>
      </w:r>
      <w:r w:rsidR="00A61E38">
        <w:rPr>
          <w:rFonts w:ascii="Times New Roman" w:hAnsi="Times New Roman" w:cs="Times New Roman"/>
          <w:b/>
          <w:bCs/>
          <w:sz w:val="24"/>
          <w:szCs w:val="24"/>
          <w:lang w:val="et-EE" w:eastAsia="et-EE"/>
        </w:rPr>
        <w:t xml:space="preserve">) </w:t>
      </w:r>
      <w:r w:rsidR="00DA4A85" w:rsidRPr="00C54766">
        <w:rPr>
          <w:rFonts w:ascii="Times New Roman" w:hAnsi="Times New Roman" w:cs="Times New Roman"/>
          <w:sz w:val="24"/>
          <w:szCs w:val="24"/>
          <w:lang w:val="et-EE" w:eastAsia="et-EE"/>
        </w:rPr>
        <w:t xml:space="preserve">paragrahvi </w:t>
      </w:r>
      <w:r w:rsidR="00DA4A85" w:rsidRPr="00F2424D">
        <w:rPr>
          <w:rFonts w:ascii="Times New Roman" w:hAnsi="Times New Roman" w:cs="Times New Roman"/>
          <w:sz w:val="24"/>
          <w:szCs w:val="24"/>
          <w:lang w:val="et-EE" w:eastAsia="et-EE"/>
        </w:rPr>
        <w:t>2 lõig</w:t>
      </w:r>
      <w:r w:rsidR="00DA4A85" w:rsidRPr="00C54766">
        <w:rPr>
          <w:rFonts w:ascii="Times New Roman" w:hAnsi="Times New Roman" w:cs="Times New Roman"/>
          <w:sz w:val="24"/>
          <w:szCs w:val="24"/>
          <w:lang w:val="et-EE" w:eastAsia="et-EE"/>
        </w:rPr>
        <w:t xml:space="preserve">e </w:t>
      </w:r>
      <w:r w:rsidR="00DA4A85" w:rsidRPr="00F2424D">
        <w:rPr>
          <w:rFonts w:ascii="Times New Roman" w:hAnsi="Times New Roman" w:cs="Times New Roman"/>
          <w:sz w:val="24"/>
          <w:szCs w:val="24"/>
          <w:lang w:val="et-EE" w:eastAsia="et-EE"/>
        </w:rPr>
        <w:t>6</w:t>
      </w:r>
      <w:r w:rsidR="00DA4A85" w:rsidRPr="00C54766">
        <w:rPr>
          <w:rFonts w:ascii="Times New Roman" w:hAnsi="Times New Roman" w:cs="Times New Roman"/>
          <w:sz w:val="24"/>
          <w:szCs w:val="24"/>
          <w:lang w:val="et-EE" w:eastAsia="et-EE"/>
        </w:rPr>
        <w:t xml:space="preserve"> muudetakse ja sõnastatakse järgmiselt:</w:t>
      </w:r>
    </w:p>
    <w:p w14:paraId="12764B0A" w14:textId="7FBB0C9A" w:rsidR="00DA4A85" w:rsidRDefault="00DA4A85" w:rsidP="00DA4A85">
      <w:pPr>
        <w:rPr>
          <w:rFonts w:ascii="Times New Roman" w:hAnsi="Times New Roman" w:cs="Times New Roman"/>
          <w:sz w:val="24"/>
          <w:szCs w:val="24"/>
          <w:lang w:val="et-EE"/>
        </w:rPr>
      </w:pPr>
      <w:r w:rsidRPr="00735E31">
        <w:rPr>
          <w:rFonts w:ascii="Times New Roman" w:hAnsi="Times New Roman" w:cs="Times New Roman"/>
          <w:sz w:val="24"/>
          <w:szCs w:val="24"/>
          <w:lang w:val="et-EE"/>
        </w:rPr>
        <w:t xml:space="preserve">„(6) </w:t>
      </w:r>
      <w:bookmarkStart w:id="5" w:name="_Hlk175323583"/>
      <w:bookmarkStart w:id="6" w:name="_Hlk168478545"/>
      <w:r w:rsidRPr="00735E31">
        <w:rPr>
          <w:rFonts w:ascii="Times New Roman" w:hAnsi="Times New Roman" w:cs="Times New Roman"/>
          <w:sz w:val="24"/>
          <w:szCs w:val="24"/>
          <w:lang w:val="et-EE"/>
        </w:rPr>
        <w:t>Käesolevas määruses käsitletud kulude katmise või hüvitamise</w:t>
      </w:r>
      <w:r w:rsidR="00E02FD1" w:rsidRPr="00735E31">
        <w:rPr>
          <w:rFonts w:ascii="Times New Roman" w:hAnsi="Times New Roman" w:cs="Times New Roman"/>
          <w:sz w:val="24"/>
          <w:szCs w:val="24"/>
          <w:lang w:val="et-EE"/>
        </w:rPr>
        <w:t xml:space="preserve">ga seotud </w:t>
      </w:r>
      <w:r w:rsidRPr="00735E31">
        <w:rPr>
          <w:rFonts w:ascii="Times New Roman" w:hAnsi="Times New Roman" w:cs="Times New Roman"/>
          <w:sz w:val="24"/>
          <w:szCs w:val="24"/>
          <w:lang w:val="et-EE"/>
        </w:rPr>
        <w:t xml:space="preserve">otsuse teeb Välisministeeriumi </w:t>
      </w:r>
      <w:r w:rsidR="00FF3607" w:rsidRPr="00735E31">
        <w:rPr>
          <w:rFonts w:ascii="Times New Roman" w:hAnsi="Times New Roman" w:cs="Times New Roman"/>
          <w:sz w:val="24"/>
          <w:szCs w:val="24"/>
          <w:lang w:val="et-EE"/>
        </w:rPr>
        <w:t xml:space="preserve">kantsler </w:t>
      </w:r>
      <w:r w:rsidR="008E6807" w:rsidRPr="00735E31">
        <w:rPr>
          <w:rFonts w:ascii="Times New Roman" w:hAnsi="Times New Roman" w:cs="Times New Roman"/>
          <w:sz w:val="24"/>
          <w:szCs w:val="24"/>
          <w:lang w:val="et-EE"/>
        </w:rPr>
        <w:t>või lähetajaministeeriumi kantsler</w:t>
      </w:r>
      <w:r w:rsidRPr="00735E31">
        <w:rPr>
          <w:rFonts w:ascii="Times New Roman" w:hAnsi="Times New Roman" w:cs="Times New Roman"/>
          <w:sz w:val="24"/>
          <w:szCs w:val="24"/>
          <w:lang w:val="et-EE"/>
        </w:rPr>
        <w:t xml:space="preserve"> või </w:t>
      </w:r>
      <w:r w:rsidR="00FF3607" w:rsidRPr="00735E31">
        <w:rPr>
          <w:rFonts w:ascii="Times New Roman" w:hAnsi="Times New Roman" w:cs="Times New Roman"/>
          <w:sz w:val="24"/>
          <w:szCs w:val="24"/>
          <w:lang w:val="et-EE"/>
        </w:rPr>
        <w:t>kummagi</w:t>
      </w:r>
      <w:r w:rsidRPr="00735E31">
        <w:rPr>
          <w:rFonts w:ascii="Times New Roman" w:hAnsi="Times New Roman" w:cs="Times New Roman"/>
          <w:sz w:val="24"/>
          <w:szCs w:val="24"/>
          <w:lang w:val="et-EE"/>
        </w:rPr>
        <w:t xml:space="preserve"> volitatud isik</w:t>
      </w:r>
      <w:bookmarkEnd w:id="5"/>
      <w:r w:rsidRPr="00735E31">
        <w:rPr>
          <w:rFonts w:ascii="Times New Roman" w:hAnsi="Times New Roman" w:cs="Times New Roman"/>
          <w:sz w:val="24"/>
          <w:szCs w:val="24"/>
          <w:lang w:val="et-EE"/>
        </w:rPr>
        <w:t>.</w:t>
      </w:r>
      <w:bookmarkEnd w:id="6"/>
      <w:r w:rsidRPr="00735E31">
        <w:rPr>
          <w:rFonts w:ascii="Times New Roman" w:hAnsi="Times New Roman" w:cs="Times New Roman"/>
          <w:sz w:val="24"/>
          <w:szCs w:val="24"/>
          <w:lang w:val="et-EE"/>
        </w:rPr>
        <w:t>“;</w:t>
      </w:r>
    </w:p>
    <w:p w14:paraId="258BC346" w14:textId="7DCF1D08" w:rsidR="00394D02" w:rsidRDefault="00394D02" w:rsidP="00DA4A85">
      <w:pPr>
        <w:rPr>
          <w:rFonts w:ascii="Times New Roman" w:hAnsi="Times New Roman" w:cs="Times New Roman"/>
          <w:sz w:val="24"/>
          <w:szCs w:val="24"/>
          <w:lang w:val="et-EE"/>
        </w:rPr>
      </w:pPr>
    </w:p>
    <w:p w14:paraId="0D99BC7D" w14:textId="623346BD" w:rsidR="00394D02" w:rsidRDefault="002845DE" w:rsidP="00DA4A85">
      <w:pPr>
        <w:rPr>
          <w:rFonts w:ascii="Times New Roman" w:hAnsi="Times New Roman" w:cs="Times New Roman"/>
          <w:sz w:val="24"/>
          <w:szCs w:val="24"/>
          <w:lang w:val="et-EE"/>
        </w:rPr>
      </w:pPr>
      <w:r>
        <w:rPr>
          <w:rFonts w:ascii="Times New Roman" w:hAnsi="Times New Roman" w:cs="Times New Roman"/>
          <w:b/>
          <w:bCs/>
          <w:sz w:val="24"/>
          <w:szCs w:val="24"/>
          <w:lang w:val="et-EE"/>
        </w:rPr>
        <w:t>1</w:t>
      </w:r>
      <w:r w:rsidR="003147E3">
        <w:rPr>
          <w:rFonts w:ascii="Times New Roman" w:hAnsi="Times New Roman" w:cs="Times New Roman"/>
          <w:b/>
          <w:bCs/>
          <w:sz w:val="24"/>
          <w:szCs w:val="24"/>
          <w:lang w:val="et-EE"/>
        </w:rPr>
        <w:t>2</w:t>
      </w:r>
      <w:r w:rsidR="00394D02" w:rsidRPr="00394D02">
        <w:rPr>
          <w:rFonts w:ascii="Times New Roman" w:hAnsi="Times New Roman" w:cs="Times New Roman"/>
          <w:b/>
          <w:bCs/>
          <w:sz w:val="24"/>
          <w:szCs w:val="24"/>
          <w:lang w:val="et-EE"/>
        </w:rPr>
        <w:t>)</w:t>
      </w:r>
      <w:r w:rsidR="00394D02">
        <w:rPr>
          <w:rFonts w:ascii="Times New Roman" w:hAnsi="Times New Roman" w:cs="Times New Roman"/>
          <w:sz w:val="24"/>
          <w:szCs w:val="24"/>
          <w:lang w:val="et-EE"/>
        </w:rPr>
        <w:t xml:space="preserve"> paragrahvi 4 lõi</w:t>
      </w:r>
      <w:r w:rsidR="00FC4E46">
        <w:rPr>
          <w:rFonts w:ascii="Times New Roman" w:hAnsi="Times New Roman" w:cs="Times New Roman"/>
          <w:sz w:val="24"/>
          <w:szCs w:val="24"/>
          <w:lang w:val="et-EE"/>
        </w:rPr>
        <w:t>k</w:t>
      </w:r>
      <w:r w:rsidR="00394D02">
        <w:rPr>
          <w:rFonts w:ascii="Times New Roman" w:hAnsi="Times New Roman" w:cs="Times New Roman"/>
          <w:sz w:val="24"/>
          <w:szCs w:val="24"/>
          <w:lang w:val="et-EE"/>
        </w:rPr>
        <w:t>e</w:t>
      </w:r>
      <w:r w:rsidR="00FC4E46">
        <w:rPr>
          <w:rFonts w:ascii="Times New Roman" w:hAnsi="Times New Roman" w:cs="Times New Roman"/>
          <w:sz w:val="24"/>
          <w:szCs w:val="24"/>
          <w:lang w:val="et-EE"/>
        </w:rPr>
        <w:t>d</w:t>
      </w:r>
      <w:r w:rsidR="00394D02">
        <w:rPr>
          <w:rFonts w:ascii="Times New Roman" w:hAnsi="Times New Roman" w:cs="Times New Roman"/>
          <w:sz w:val="24"/>
          <w:szCs w:val="24"/>
          <w:lang w:val="et-EE"/>
        </w:rPr>
        <w:t xml:space="preserve"> 1</w:t>
      </w:r>
      <w:r w:rsidR="00FC4E46">
        <w:rPr>
          <w:rFonts w:ascii="Times New Roman" w:hAnsi="Times New Roman" w:cs="Times New Roman"/>
          <w:sz w:val="24"/>
          <w:szCs w:val="24"/>
          <w:lang w:val="et-EE"/>
        </w:rPr>
        <w:t xml:space="preserve"> ja 2</w:t>
      </w:r>
      <w:r w:rsidR="00394D02">
        <w:rPr>
          <w:rFonts w:ascii="Times New Roman" w:hAnsi="Times New Roman" w:cs="Times New Roman"/>
          <w:sz w:val="24"/>
          <w:szCs w:val="24"/>
          <w:lang w:val="et-EE"/>
        </w:rPr>
        <w:t xml:space="preserve"> muudetakse </w:t>
      </w:r>
      <w:r w:rsidR="00F03FD5">
        <w:rPr>
          <w:rFonts w:ascii="Times New Roman" w:hAnsi="Times New Roman" w:cs="Times New Roman"/>
          <w:sz w:val="24"/>
          <w:szCs w:val="24"/>
          <w:lang w:val="et-EE"/>
        </w:rPr>
        <w:t>ning</w:t>
      </w:r>
      <w:r w:rsidR="00394D02">
        <w:rPr>
          <w:rFonts w:ascii="Times New Roman" w:hAnsi="Times New Roman" w:cs="Times New Roman"/>
          <w:sz w:val="24"/>
          <w:szCs w:val="24"/>
          <w:lang w:val="et-EE"/>
        </w:rPr>
        <w:t xml:space="preserve"> sõnastatakse järgmiselt:</w:t>
      </w:r>
    </w:p>
    <w:p w14:paraId="3B8CC997" w14:textId="642D9D6B" w:rsidR="00394D02" w:rsidRDefault="00394D02" w:rsidP="00DA4A85">
      <w:pPr>
        <w:rPr>
          <w:rFonts w:ascii="Times New Roman" w:hAnsi="Times New Roman" w:cs="Times New Roman"/>
          <w:sz w:val="24"/>
          <w:szCs w:val="24"/>
          <w:lang w:val="et-EE"/>
        </w:rPr>
      </w:pPr>
      <w:bookmarkStart w:id="7" w:name="_Hlk168478602"/>
      <w:r>
        <w:rPr>
          <w:rFonts w:ascii="Times New Roman" w:hAnsi="Times New Roman" w:cs="Times New Roman"/>
          <w:sz w:val="24"/>
          <w:szCs w:val="24"/>
          <w:lang w:val="et-EE"/>
        </w:rPr>
        <w:t>„(1) Diplomaatide välislähetustasu lähtesummad eurodes</w:t>
      </w:r>
      <w:r w:rsidR="00F03FD5">
        <w:rPr>
          <w:rFonts w:ascii="Times New Roman" w:hAnsi="Times New Roman" w:cs="Times New Roman"/>
          <w:sz w:val="24"/>
          <w:szCs w:val="24"/>
          <w:lang w:val="et-EE"/>
        </w:rPr>
        <w:t xml:space="preserve"> on järgmised</w:t>
      </w:r>
      <w:r>
        <w:rPr>
          <w:rFonts w:ascii="Times New Roman" w:hAnsi="Times New Roman" w:cs="Times New Roman"/>
          <w:sz w:val="24"/>
          <w:szCs w:val="24"/>
          <w:lang w:val="et-EE"/>
        </w:rPr>
        <w:t>:</w:t>
      </w:r>
    </w:p>
    <w:p w14:paraId="258A2C26" w14:textId="291B7585" w:rsidR="00394D02" w:rsidRPr="00394D02" w:rsidRDefault="00394D02" w:rsidP="00394D02">
      <w:pPr>
        <w:rPr>
          <w:rFonts w:ascii="Times New Roman" w:hAnsi="Times New Roman" w:cs="Times New Roman"/>
          <w:sz w:val="24"/>
          <w:szCs w:val="24"/>
          <w:lang w:val="et-EE"/>
        </w:rPr>
      </w:pPr>
      <w:r w:rsidRPr="00394D02">
        <w:rPr>
          <w:rFonts w:ascii="Times New Roman" w:hAnsi="Times New Roman" w:cs="Times New Roman"/>
          <w:sz w:val="24"/>
          <w:szCs w:val="24"/>
          <w:lang w:val="et-EE"/>
        </w:rPr>
        <w:t>1)</w:t>
      </w:r>
      <w:r>
        <w:rPr>
          <w:rFonts w:ascii="Times New Roman" w:hAnsi="Times New Roman" w:cs="Times New Roman"/>
          <w:sz w:val="24"/>
          <w:szCs w:val="24"/>
          <w:lang w:val="et-EE"/>
        </w:rPr>
        <w:t xml:space="preserve"> </w:t>
      </w:r>
      <w:r w:rsidRPr="00394D02">
        <w:rPr>
          <w:rFonts w:ascii="Times New Roman" w:hAnsi="Times New Roman" w:cs="Times New Roman"/>
          <w:sz w:val="24"/>
          <w:szCs w:val="24"/>
          <w:lang w:val="et-EE"/>
        </w:rPr>
        <w:t>erakorraline ja täievoliline suursaadik, kes juhib välisesindust</w:t>
      </w:r>
      <w:r w:rsidR="00FC4E46">
        <w:rPr>
          <w:rFonts w:ascii="Times New Roman" w:hAnsi="Times New Roman" w:cs="Times New Roman"/>
          <w:sz w:val="24"/>
          <w:szCs w:val="24"/>
          <w:lang w:val="et-EE"/>
        </w:rPr>
        <w:tab/>
        <w:t>767</w:t>
      </w:r>
      <w:r>
        <w:rPr>
          <w:rFonts w:ascii="Times New Roman" w:hAnsi="Times New Roman" w:cs="Times New Roman"/>
          <w:sz w:val="24"/>
          <w:szCs w:val="24"/>
          <w:lang w:val="et-EE"/>
        </w:rPr>
        <w:tab/>
      </w:r>
    </w:p>
    <w:p w14:paraId="0218D2AC" w14:textId="26A78F85" w:rsidR="000D141E" w:rsidRDefault="00394D02" w:rsidP="1AA75B95">
      <w:pPr>
        <w:shd w:val="clear" w:color="auto" w:fill="FFFFFF" w:themeFill="background1"/>
        <w:rPr>
          <w:rFonts w:ascii="Times New Roman" w:hAnsi="Times New Roman" w:cs="Times New Roman"/>
          <w:sz w:val="24"/>
          <w:szCs w:val="24"/>
          <w:lang w:val="et-EE"/>
        </w:rPr>
      </w:pPr>
      <w:r w:rsidRPr="00394D02">
        <w:rPr>
          <w:rFonts w:ascii="Times New Roman" w:hAnsi="Times New Roman" w:cs="Times New Roman"/>
          <w:sz w:val="24"/>
          <w:szCs w:val="24"/>
          <w:lang w:val="et-EE" w:eastAsia="et-EE"/>
        </w:rPr>
        <w:t xml:space="preserve">2) </w:t>
      </w:r>
      <w:r w:rsidRPr="00394D02">
        <w:rPr>
          <w:rFonts w:ascii="Times New Roman" w:hAnsi="Times New Roman" w:cs="Times New Roman"/>
          <w:sz w:val="24"/>
          <w:szCs w:val="24"/>
          <w:lang w:val="et-EE"/>
        </w:rPr>
        <w:t>erakorraline ja täievoliline suursaadik, kes ei juhi välisesindust;</w:t>
      </w:r>
    </w:p>
    <w:p w14:paraId="0D56B32E" w14:textId="12778316" w:rsidR="000D141E" w:rsidRDefault="00394D02" w:rsidP="1AA75B95">
      <w:pPr>
        <w:shd w:val="clear" w:color="auto" w:fill="FFFFFF" w:themeFill="background1"/>
        <w:rPr>
          <w:rFonts w:ascii="Times New Roman" w:hAnsi="Times New Roman" w:cs="Times New Roman"/>
          <w:sz w:val="24"/>
          <w:szCs w:val="24"/>
          <w:lang w:val="et-EE"/>
        </w:rPr>
      </w:pPr>
      <w:r w:rsidRPr="00394D02">
        <w:rPr>
          <w:rFonts w:ascii="Times New Roman" w:hAnsi="Times New Roman" w:cs="Times New Roman"/>
          <w:sz w:val="24"/>
          <w:szCs w:val="24"/>
          <w:lang w:val="et-EE"/>
        </w:rPr>
        <w:t>saadik, asjur, peakonsul, konsul (välisesinduse juhina),</w:t>
      </w:r>
    </w:p>
    <w:p w14:paraId="77A3D363" w14:textId="0F1EF073" w:rsidR="00DA4A85" w:rsidRPr="00394D02" w:rsidRDefault="00394D02" w:rsidP="1AA75B95">
      <w:pPr>
        <w:shd w:val="clear" w:color="auto" w:fill="FFFFFF" w:themeFill="background1"/>
        <w:rPr>
          <w:rFonts w:ascii="Times New Roman" w:hAnsi="Times New Roman" w:cs="Times New Roman"/>
          <w:sz w:val="24"/>
          <w:szCs w:val="24"/>
          <w:lang w:val="et-EE" w:eastAsia="et-EE"/>
        </w:rPr>
      </w:pPr>
      <w:r w:rsidRPr="00394D02">
        <w:rPr>
          <w:rFonts w:ascii="Times New Roman" w:hAnsi="Times New Roman" w:cs="Times New Roman"/>
          <w:sz w:val="24"/>
          <w:szCs w:val="24"/>
          <w:lang w:val="et-EE"/>
        </w:rPr>
        <w:t>asekonsul (välisesinduse juhina), välisesinduse asejuht</w:t>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t>704</w:t>
      </w:r>
    </w:p>
    <w:p w14:paraId="24659753" w14:textId="6334B1AD" w:rsidR="00394D02" w:rsidRPr="00FC4E46" w:rsidRDefault="00394D02" w:rsidP="1AA75B95">
      <w:pPr>
        <w:shd w:val="clear" w:color="auto" w:fill="FFFFFF" w:themeFill="background1"/>
        <w:rPr>
          <w:rFonts w:ascii="Times New Roman" w:hAnsi="Times New Roman" w:cs="Times New Roman"/>
          <w:sz w:val="24"/>
          <w:szCs w:val="24"/>
          <w:lang w:val="et-EE"/>
        </w:rPr>
      </w:pPr>
      <w:r w:rsidRPr="00394D02">
        <w:rPr>
          <w:rFonts w:ascii="Times New Roman" w:hAnsi="Times New Roman" w:cs="Times New Roman"/>
          <w:sz w:val="24"/>
          <w:szCs w:val="24"/>
          <w:lang w:val="et-EE" w:eastAsia="et-EE"/>
        </w:rPr>
        <w:t xml:space="preserve">3) </w:t>
      </w:r>
      <w:r w:rsidRPr="00FF3607">
        <w:rPr>
          <w:rFonts w:ascii="Times New Roman" w:hAnsi="Times New Roman" w:cs="Times New Roman"/>
          <w:sz w:val="24"/>
          <w:szCs w:val="24"/>
          <w:lang w:val="et-EE"/>
        </w:rPr>
        <w:t>minister-</w:t>
      </w:r>
      <w:r w:rsidRPr="00FC4E46">
        <w:rPr>
          <w:rFonts w:ascii="Times New Roman" w:hAnsi="Times New Roman" w:cs="Times New Roman"/>
          <w:sz w:val="24"/>
          <w:szCs w:val="24"/>
          <w:lang w:val="et-EE"/>
        </w:rPr>
        <w:t xml:space="preserve">nõunik, talituse </w:t>
      </w:r>
      <w:r w:rsidR="00FC4E46" w:rsidRPr="00FC4E46">
        <w:rPr>
          <w:rFonts w:ascii="Times New Roman" w:hAnsi="Times New Roman" w:cs="Times New Roman"/>
          <w:sz w:val="24"/>
          <w:szCs w:val="24"/>
          <w:lang w:val="et-EE"/>
        </w:rPr>
        <w:t>direktor</w:t>
      </w:r>
      <w:r w:rsidR="00FC4E46" w:rsidRP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sidRPr="00FC4E46">
        <w:rPr>
          <w:rFonts w:ascii="Times New Roman" w:hAnsi="Times New Roman" w:cs="Times New Roman"/>
          <w:sz w:val="24"/>
          <w:szCs w:val="24"/>
          <w:lang w:val="et-EE"/>
        </w:rPr>
        <w:t>672</w:t>
      </w:r>
    </w:p>
    <w:p w14:paraId="446CB19D" w14:textId="5ED65AC8" w:rsidR="00394D02" w:rsidRPr="00FC4E46" w:rsidRDefault="00394D02" w:rsidP="1AA75B95">
      <w:pPr>
        <w:shd w:val="clear" w:color="auto" w:fill="FFFFFF" w:themeFill="background1"/>
        <w:rPr>
          <w:rFonts w:ascii="Times New Roman" w:hAnsi="Times New Roman" w:cs="Times New Roman"/>
          <w:sz w:val="24"/>
          <w:szCs w:val="24"/>
          <w:lang w:val="et-EE"/>
        </w:rPr>
      </w:pPr>
      <w:r w:rsidRPr="00FC4E46">
        <w:rPr>
          <w:rFonts w:ascii="Times New Roman" w:hAnsi="Times New Roman" w:cs="Times New Roman"/>
          <w:sz w:val="24"/>
          <w:szCs w:val="24"/>
          <w:lang w:val="et-EE"/>
        </w:rPr>
        <w:t>4) nõunik, kaitseatašee, pressiesindaja, jurist</w:t>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r>
      <w:r w:rsidR="00FC4E46">
        <w:rPr>
          <w:rFonts w:ascii="Times New Roman" w:hAnsi="Times New Roman" w:cs="Times New Roman"/>
          <w:sz w:val="24"/>
          <w:szCs w:val="24"/>
          <w:lang w:val="et-EE"/>
        </w:rPr>
        <w:tab/>
        <w:t>576</w:t>
      </w:r>
    </w:p>
    <w:p w14:paraId="09119F53" w14:textId="1FDB7912" w:rsidR="00FC4E46" w:rsidRPr="00FC4E46" w:rsidRDefault="00FC4E46" w:rsidP="1AA75B95">
      <w:pPr>
        <w:shd w:val="clear" w:color="auto" w:fill="FFFFFF" w:themeFill="background1"/>
        <w:rPr>
          <w:rFonts w:ascii="Times New Roman" w:hAnsi="Times New Roman" w:cs="Times New Roman"/>
          <w:sz w:val="24"/>
          <w:szCs w:val="24"/>
          <w:lang w:val="et-EE"/>
        </w:rPr>
      </w:pPr>
      <w:r w:rsidRPr="00FC4E46">
        <w:rPr>
          <w:rFonts w:ascii="Times New Roman" w:hAnsi="Times New Roman" w:cs="Times New Roman"/>
          <w:sz w:val="24"/>
          <w:szCs w:val="24"/>
          <w:lang w:val="et-EE"/>
        </w:rPr>
        <w:t>5) abi, lauaülem, konsul, asekonsul</w:t>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t>544</w:t>
      </w:r>
    </w:p>
    <w:p w14:paraId="0B6E40EC" w14:textId="3558DC36" w:rsidR="00FC4E46" w:rsidRDefault="00FC4E46" w:rsidP="1AA75B95">
      <w:pPr>
        <w:shd w:val="clear" w:color="auto" w:fill="FFFFFF" w:themeFill="background1"/>
        <w:rPr>
          <w:rFonts w:ascii="Times New Roman" w:hAnsi="Times New Roman" w:cs="Times New Roman"/>
          <w:sz w:val="24"/>
          <w:szCs w:val="24"/>
          <w:lang w:val="et-EE"/>
        </w:rPr>
      </w:pPr>
      <w:r w:rsidRPr="00FC4E46">
        <w:rPr>
          <w:rFonts w:ascii="Times New Roman" w:hAnsi="Times New Roman" w:cs="Times New Roman"/>
          <w:sz w:val="24"/>
          <w:szCs w:val="24"/>
          <w:lang w:val="et-EE"/>
        </w:rPr>
        <w:t>6) karjääridiplomaadi kandidaat</w:t>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t>480</w:t>
      </w:r>
    </w:p>
    <w:p w14:paraId="2AC51555" w14:textId="65D031B9" w:rsidR="00FC4E46" w:rsidRDefault="00FC4E46" w:rsidP="1AA75B95">
      <w:pPr>
        <w:shd w:val="clear" w:color="auto" w:fill="FFFFFF" w:themeFill="background1"/>
        <w:rPr>
          <w:rFonts w:ascii="Times New Roman" w:hAnsi="Times New Roman" w:cs="Times New Roman"/>
          <w:sz w:val="24"/>
          <w:szCs w:val="24"/>
          <w:lang w:val="et-EE"/>
        </w:rPr>
      </w:pPr>
    </w:p>
    <w:p w14:paraId="7F1069DC" w14:textId="79C85256" w:rsidR="00FC4E46" w:rsidRDefault="00FC4E46" w:rsidP="1AA75B95">
      <w:pPr>
        <w:shd w:val="clear" w:color="auto" w:fill="FFFFFF" w:themeFill="background1"/>
        <w:rPr>
          <w:rFonts w:ascii="Times New Roman" w:hAnsi="Times New Roman" w:cs="Times New Roman"/>
          <w:sz w:val="24"/>
          <w:szCs w:val="24"/>
          <w:lang w:val="et-EE"/>
        </w:rPr>
      </w:pPr>
      <w:r>
        <w:rPr>
          <w:rFonts w:ascii="Times New Roman" w:hAnsi="Times New Roman" w:cs="Times New Roman"/>
          <w:sz w:val="24"/>
          <w:szCs w:val="24"/>
          <w:lang w:val="et-EE"/>
        </w:rPr>
        <w:t>(2) Haldusteenistujate välislähetustasu lähtesummad eurodes on</w:t>
      </w:r>
      <w:r w:rsidR="00C72860">
        <w:rPr>
          <w:rFonts w:ascii="Times New Roman" w:hAnsi="Times New Roman" w:cs="Times New Roman"/>
          <w:sz w:val="24"/>
          <w:szCs w:val="24"/>
          <w:lang w:val="et-EE"/>
        </w:rPr>
        <w:t xml:space="preserve"> järgmised</w:t>
      </w:r>
      <w:r>
        <w:rPr>
          <w:rFonts w:ascii="Times New Roman" w:hAnsi="Times New Roman" w:cs="Times New Roman"/>
          <w:sz w:val="24"/>
          <w:szCs w:val="24"/>
          <w:lang w:val="et-EE"/>
        </w:rPr>
        <w:t>:</w:t>
      </w:r>
    </w:p>
    <w:p w14:paraId="1EF57433" w14:textId="08AEA020" w:rsidR="00FC4E46" w:rsidRPr="00FC4E46" w:rsidRDefault="00FC4E46" w:rsidP="1AA75B95">
      <w:pPr>
        <w:shd w:val="clear" w:color="auto" w:fill="FFFFFF" w:themeFill="background1"/>
        <w:rPr>
          <w:rFonts w:ascii="Times New Roman" w:hAnsi="Times New Roman" w:cs="Times New Roman"/>
          <w:sz w:val="24"/>
          <w:szCs w:val="24"/>
          <w:lang w:val="et-EE"/>
        </w:rPr>
      </w:pPr>
      <w:r>
        <w:rPr>
          <w:rFonts w:ascii="Times New Roman" w:hAnsi="Times New Roman" w:cs="Times New Roman"/>
          <w:sz w:val="24"/>
          <w:szCs w:val="24"/>
          <w:lang w:val="et-EE"/>
        </w:rPr>
        <w:t xml:space="preserve">1) </w:t>
      </w:r>
      <w:r w:rsidRPr="00FC4E46">
        <w:rPr>
          <w:rFonts w:ascii="Times New Roman" w:hAnsi="Times New Roman" w:cs="Times New Roman"/>
          <w:sz w:val="24"/>
          <w:szCs w:val="24"/>
          <w:lang w:val="et-EE"/>
        </w:rPr>
        <w:t>välisesinduse allüksuse juht</w:t>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t>531</w:t>
      </w:r>
    </w:p>
    <w:p w14:paraId="64C3BE9F" w14:textId="24BDAEAA" w:rsidR="00FC4E46" w:rsidRPr="00FC4E46" w:rsidRDefault="00FC4E46" w:rsidP="1AA75B95">
      <w:pPr>
        <w:shd w:val="clear" w:color="auto" w:fill="FFFFFF" w:themeFill="background1"/>
        <w:rPr>
          <w:rFonts w:ascii="Times New Roman" w:hAnsi="Times New Roman" w:cs="Times New Roman"/>
          <w:sz w:val="24"/>
          <w:szCs w:val="24"/>
          <w:lang w:val="et-EE"/>
        </w:rPr>
      </w:pPr>
      <w:r w:rsidRPr="00FC4E46">
        <w:rPr>
          <w:rFonts w:ascii="Times New Roman" w:hAnsi="Times New Roman" w:cs="Times New Roman"/>
          <w:sz w:val="24"/>
          <w:szCs w:val="24"/>
          <w:lang w:val="et-EE"/>
        </w:rPr>
        <w:t xml:space="preserve">2) </w:t>
      </w:r>
      <w:r w:rsidR="00CE5B5F">
        <w:rPr>
          <w:rFonts w:ascii="Times New Roman" w:hAnsi="Times New Roman" w:cs="Times New Roman"/>
          <w:sz w:val="24"/>
          <w:szCs w:val="24"/>
          <w:lang w:val="et-EE"/>
        </w:rPr>
        <w:t>ekspert, referent, spetsialist</w:t>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r>
      <w:r w:rsidRPr="00FC4E46">
        <w:rPr>
          <w:rFonts w:ascii="Times New Roman" w:hAnsi="Times New Roman" w:cs="Times New Roman"/>
          <w:sz w:val="24"/>
          <w:szCs w:val="24"/>
          <w:lang w:val="et-EE"/>
        </w:rPr>
        <w:tab/>
        <w:t>480</w:t>
      </w:r>
    </w:p>
    <w:p w14:paraId="436F5EEA" w14:textId="0A63B522" w:rsidR="00FC4E46" w:rsidRPr="00FC4E46" w:rsidRDefault="00FC4E46" w:rsidP="1AA75B95">
      <w:pPr>
        <w:shd w:val="clear" w:color="auto" w:fill="FFFFFF" w:themeFill="background1"/>
        <w:rPr>
          <w:rFonts w:ascii="Times New Roman" w:hAnsi="Times New Roman" w:cs="Times New Roman"/>
          <w:sz w:val="24"/>
          <w:szCs w:val="24"/>
          <w:lang w:val="et-EE" w:eastAsia="et-EE"/>
        </w:rPr>
      </w:pPr>
      <w:r w:rsidRPr="00FC4E46">
        <w:rPr>
          <w:rFonts w:ascii="Times New Roman" w:hAnsi="Times New Roman" w:cs="Times New Roman"/>
          <w:sz w:val="24"/>
          <w:szCs w:val="24"/>
          <w:lang w:val="et-EE"/>
        </w:rPr>
        <w:t xml:space="preserve">3) </w:t>
      </w:r>
      <w:r w:rsidR="00CE5B5F">
        <w:rPr>
          <w:rFonts w:ascii="Times New Roman" w:hAnsi="Times New Roman" w:cs="Times New Roman"/>
          <w:sz w:val="24"/>
          <w:szCs w:val="24"/>
          <w:lang w:val="et-EE"/>
        </w:rPr>
        <w:t>sekretär, juhiabi, tehnik-autojuht</w:t>
      </w:r>
      <w:r w:rsidRPr="00CE5B5F">
        <w:rPr>
          <w:rFonts w:ascii="Times New Roman" w:hAnsi="Times New Roman" w:cs="Times New Roman"/>
          <w:sz w:val="24"/>
          <w:szCs w:val="24"/>
          <w:lang w:val="et-EE"/>
        </w:rPr>
        <w:tab/>
      </w:r>
      <w:r w:rsidRPr="00CE5B5F">
        <w:rPr>
          <w:rFonts w:ascii="Times New Roman" w:hAnsi="Times New Roman" w:cs="Times New Roman"/>
          <w:sz w:val="24"/>
          <w:szCs w:val="24"/>
          <w:lang w:val="et-EE"/>
        </w:rPr>
        <w:tab/>
      </w:r>
      <w:r w:rsidRPr="00CE5B5F">
        <w:rPr>
          <w:rFonts w:ascii="Times New Roman" w:hAnsi="Times New Roman" w:cs="Times New Roman"/>
          <w:sz w:val="24"/>
          <w:szCs w:val="24"/>
          <w:lang w:val="et-EE"/>
        </w:rPr>
        <w:tab/>
      </w:r>
      <w:r w:rsidRPr="00CE5B5F">
        <w:rPr>
          <w:rFonts w:ascii="Times New Roman" w:hAnsi="Times New Roman" w:cs="Times New Roman"/>
          <w:sz w:val="24"/>
          <w:szCs w:val="24"/>
          <w:lang w:val="et-EE"/>
        </w:rPr>
        <w:tab/>
      </w:r>
      <w:r w:rsidRPr="00CE5B5F">
        <w:rPr>
          <w:rFonts w:ascii="Times New Roman" w:hAnsi="Times New Roman" w:cs="Times New Roman"/>
          <w:sz w:val="24"/>
          <w:szCs w:val="24"/>
          <w:lang w:val="et-EE"/>
        </w:rPr>
        <w:tab/>
        <w:t>416</w:t>
      </w:r>
      <w:r w:rsidRPr="008E6807">
        <w:rPr>
          <w:rFonts w:ascii="Times New Roman" w:hAnsi="Times New Roman" w:cs="Times New Roman"/>
          <w:sz w:val="24"/>
          <w:szCs w:val="24"/>
          <w:lang w:val="et-EE"/>
        </w:rPr>
        <w:t>“</w:t>
      </w:r>
      <w:bookmarkEnd w:id="7"/>
      <w:r>
        <w:rPr>
          <w:rFonts w:ascii="Times New Roman" w:hAnsi="Times New Roman" w:cs="Times New Roman"/>
          <w:sz w:val="24"/>
          <w:szCs w:val="24"/>
          <w:lang w:val="et-EE"/>
        </w:rPr>
        <w:t>;</w:t>
      </w:r>
    </w:p>
    <w:p w14:paraId="6BF39571" w14:textId="73447D98" w:rsidR="00394D02" w:rsidRDefault="00394D02" w:rsidP="1AA75B95">
      <w:pPr>
        <w:shd w:val="clear" w:color="auto" w:fill="FFFFFF" w:themeFill="background1"/>
        <w:rPr>
          <w:rFonts w:ascii="Times New Roman" w:hAnsi="Times New Roman" w:cs="Times New Roman"/>
          <w:sz w:val="24"/>
          <w:szCs w:val="24"/>
          <w:lang w:val="et-EE" w:eastAsia="et-EE"/>
        </w:rPr>
      </w:pPr>
    </w:p>
    <w:p w14:paraId="249B73A0" w14:textId="4A856BEE" w:rsidR="00271801" w:rsidRDefault="00271801" w:rsidP="1AA75B95">
      <w:pPr>
        <w:shd w:val="clear" w:color="auto" w:fill="FFFFFF" w:themeFill="background1"/>
        <w:rPr>
          <w:rFonts w:ascii="Times New Roman" w:hAnsi="Times New Roman" w:cs="Times New Roman"/>
          <w:sz w:val="24"/>
          <w:szCs w:val="24"/>
          <w:lang w:val="et-EE" w:eastAsia="et-EE"/>
        </w:rPr>
      </w:pPr>
      <w:r w:rsidRPr="00271801">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3</w:t>
      </w:r>
      <w:r w:rsidRPr="00271801">
        <w:rPr>
          <w:rFonts w:ascii="Times New Roman" w:hAnsi="Times New Roman" w:cs="Times New Roman"/>
          <w:b/>
          <w:bCs/>
          <w:sz w:val="24"/>
          <w:szCs w:val="24"/>
          <w:lang w:val="et-EE" w:eastAsia="et-EE"/>
        </w:rPr>
        <w:t>)</w:t>
      </w:r>
      <w:r>
        <w:rPr>
          <w:rFonts w:ascii="Times New Roman" w:hAnsi="Times New Roman" w:cs="Times New Roman"/>
          <w:sz w:val="24"/>
          <w:szCs w:val="24"/>
          <w:lang w:val="et-EE" w:eastAsia="et-EE"/>
        </w:rPr>
        <w:t xml:space="preserve"> paragrahvi 4 täiendatakse lõikega 2</w:t>
      </w:r>
      <w:r>
        <w:rPr>
          <w:rFonts w:ascii="Times New Roman" w:hAnsi="Times New Roman" w:cs="Times New Roman"/>
          <w:sz w:val="24"/>
          <w:szCs w:val="24"/>
          <w:vertAlign w:val="superscript"/>
          <w:lang w:val="et-EE" w:eastAsia="et-EE"/>
        </w:rPr>
        <w:t>1</w:t>
      </w:r>
      <w:r>
        <w:rPr>
          <w:rFonts w:ascii="Times New Roman" w:hAnsi="Times New Roman" w:cs="Times New Roman"/>
          <w:sz w:val="24"/>
          <w:szCs w:val="24"/>
          <w:lang w:val="et-EE" w:eastAsia="et-EE"/>
        </w:rPr>
        <w:t xml:space="preserve"> järgmises sõnastuses:</w:t>
      </w:r>
    </w:p>
    <w:p w14:paraId="5224A302" w14:textId="32FE775C" w:rsidR="000D141E" w:rsidRDefault="00271801"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sz w:val="24"/>
          <w:szCs w:val="24"/>
          <w:lang w:val="et-EE" w:eastAsia="et-EE"/>
        </w:rPr>
        <w:t>„(2</w:t>
      </w:r>
      <w:r>
        <w:rPr>
          <w:rFonts w:ascii="Times New Roman" w:hAnsi="Times New Roman" w:cs="Times New Roman"/>
          <w:sz w:val="24"/>
          <w:szCs w:val="24"/>
          <w:vertAlign w:val="superscript"/>
          <w:lang w:val="et-EE" w:eastAsia="et-EE"/>
        </w:rPr>
        <w:t>1</w:t>
      </w:r>
      <w:r>
        <w:rPr>
          <w:rFonts w:ascii="Times New Roman" w:hAnsi="Times New Roman" w:cs="Times New Roman"/>
          <w:sz w:val="24"/>
          <w:szCs w:val="24"/>
          <w:lang w:val="et-EE" w:eastAsia="et-EE"/>
        </w:rPr>
        <w:t>) Ametniku välislähetustasu lähtesumma on 559 eurot.“;</w:t>
      </w:r>
    </w:p>
    <w:p w14:paraId="20965F2E" w14:textId="77777777" w:rsidR="00271801" w:rsidRPr="00394D02" w:rsidRDefault="00271801" w:rsidP="1AA75B95">
      <w:pPr>
        <w:shd w:val="clear" w:color="auto" w:fill="FFFFFF" w:themeFill="background1"/>
        <w:rPr>
          <w:rFonts w:ascii="Times New Roman" w:hAnsi="Times New Roman" w:cs="Times New Roman"/>
          <w:sz w:val="24"/>
          <w:szCs w:val="24"/>
          <w:lang w:val="et-EE" w:eastAsia="et-EE"/>
        </w:rPr>
      </w:pPr>
    </w:p>
    <w:p w14:paraId="628E7681" w14:textId="17EA4A08" w:rsidR="000D141E" w:rsidRDefault="00FC4E46" w:rsidP="1AA75B95">
      <w:pPr>
        <w:shd w:val="clear" w:color="auto" w:fill="FFFFFF" w:themeFill="background1"/>
        <w:rPr>
          <w:rFonts w:ascii="Times New Roman" w:hAnsi="Times New Roman" w:cs="Times New Roman"/>
          <w:b/>
          <w:bCs/>
          <w:sz w:val="24"/>
          <w:szCs w:val="24"/>
          <w:lang w:val="et-EE" w:eastAsia="et-EE"/>
        </w:rPr>
      </w:pPr>
      <w:r>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4</w:t>
      </w:r>
      <w:r>
        <w:rPr>
          <w:rFonts w:ascii="Times New Roman" w:hAnsi="Times New Roman" w:cs="Times New Roman"/>
          <w:b/>
          <w:bCs/>
          <w:sz w:val="24"/>
          <w:szCs w:val="24"/>
          <w:lang w:val="et-EE" w:eastAsia="et-EE"/>
        </w:rPr>
        <w:t>)</w:t>
      </w:r>
      <w:r w:rsidR="00CE5B5F">
        <w:rPr>
          <w:rFonts w:ascii="Times New Roman" w:hAnsi="Times New Roman" w:cs="Times New Roman"/>
          <w:b/>
          <w:bCs/>
          <w:sz w:val="24"/>
          <w:szCs w:val="24"/>
          <w:lang w:val="et-EE" w:eastAsia="et-EE"/>
        </w:rPr>
        <w:t xml:space="preserve"> </w:t>
      </w:r>
      <w:r w:rsidR="00CE5B5F" w:rsidRPr="00CE5B5F">
        <w:rPr>
          <w:rFonts w:ascii="Times New Roman" w:hAnsi="Times New Roman" w:cs="Times New Roman"/>
          <w:sz w:val="24"/>
          <w:szCs w:val="24"/>
          <w:lang w:val="et-EE" w:eastAsia="et-EE"/>
        </w:rPr>
        <w:t>paragrahvi 4 lõige 3 tunnistatakse kehtetuks;</w:t>
      </w:r>
    </w:p>
    <w:p w14:paraId="11D31E6B" w14:textId="77777777" w:rsidR="00CE5B5F" w:rsidRDefault="00CE5B5F" w:rsidP="1AA75B95">
      <w:pPr>
        <w:shd w:val="clear" w:color="auto" w:fill="FFFFFF" w:themeFill="background1"/>
        <w:rPr>
          <w:rFonts w:ascii="Times New Roman" w:hAnsi="Times New Roman" w:cs="Times New Roman"/>
          <w:b/>
          <w:bCs/>
          <w:sz w:val="24"/>
          <w:szCs w:val="24"/>
          <w:lang w:val="et-EE" w:eastAsia="et-EE"/>
        </w:rPr>
      </w:pPr>
    </w:p>
    <w:p w14:paraId="59C3D75D" w14:textId="4893C443" w:rsidR="00FC4E46" w:rsidRPr="00FC4E46" w:rsidRDefault="00CE5B5F" w:rsidP="1AA75B95">
      <w:pPr>
        <w:shd w:val="clear" w:color="auto" w:fill="FFFFFF" w:themeFill="background1"/>
        <w:rPr>
          <w:rFonts w:ascii="Times New Roman" w:hAnsi="Times New Roman" w:cs="Times New Roman"/>
          <w:sz w:val="24"/>
          <w:szCs w:val="24"/>
          <w:lang w:val="et-EE" w:eastAsia="et-EE"/>
        </w:rPr>
      </w:pPr>
      <w:r w:rsidRPr="00CE5B5F">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5</w:t>
      </w:r>
      <w:r w:rsidRPr="00CE5B5F">
        <w:rPr>
          <w:rFonts w:ascii="Times New Roman" w:hAnsi="Times New Roman" w:cs="Times New Roman"/>
          <w:b/>
          <w:bCs/>
          <w:sz w:val="24"/>
          <w:szCs w:val="24"/>
          <w:lang w:val="et-EE" w:eastAsia="et-EE"/>
        </w:rPr>
        <w:t>)</w:t>
      </w:r>
      <w:r>
        <w:rPr>
          <w:rFonts w:ascii="Times New Roman" w:hAnsi="Times New Roman" w:cs="Times New Roman"/>
          <w:sz w:val="24"/>
          <w:szCs w:val="24"/>
          <w:lang w:val="et-EE" w:eastAsia="et-EE"/>
        </w:rPr>
        <w:t xml:space="preserve"> </w:t>
      </w:r>
      <w:r w:rsidR="00FC4E46">
        <w:rPr>
          <w:rFonts w:ascii="Times New Roman" w:hAnsi="Times New Roman" w:cs="Times New Roman"/>
          <w:sz w:val="24"/>
          <w:szCs w:val="24"/>
          <w:lang w:val="et-EE" w:eastAsia="et-EE"/>
        </w:rPr>
        <w:t>paragrahvi 5 lõi</w:t>
      </w:r>
      <w:r w:rsidR="0007567E">
        <w:rPr>
          <w:rFonts w:ascii="Times New Roman" w:hAnsi="Times New Roman" w:cs="Times New Roman"/>
          <w:sz w:val="24"/>
          <w:szCs w:val="24"/>
          <w:lang w:val="et-EE" w:eastAsia="et-EE"/>
        </w:rPr>
        <w:t>g</w:t>
      </w:r>
      <w:r w:rsidR="00FC4E46">
        <w:rPr>
          <w:rFonts w:ascii="Times New Roman" w:hAnsi="Times New Roman" w:cs="Times New Roman"/>
          <w:sz w:val="24"/>
          <w:szCs w:val="24"/>
          <w:lang w:val="et-EE" w:eastAsia="et-EE"/>
        </w:rPr>
        <w:t>e 3 tunnistatakse kehtetuks;</w:t>
      </w:r>
    </w:p>
    <w:p w14:paraId="67D2B8AF" w14:textId="548C0F80" w:rsidR="00FC4E46" w:rsidRDefault="00FC4E46" w:rsidP="1AA75B95">
      <w:pPr>
        <w:shd w:val="clear" w:color="auto" w:fill="FFFFFF" w:themeFill="background1"/>
        <w:rPr>
          <w:rFonts w:ascii="Times New Roman" w:hAnsi="Times New Roman" w:cs="Times New Roman"/>
          <w:b/>
          <w:bCs/>
          <w:sz w:val="24"/>
          <w:szCs w:val="24"/>
          <w:lang w:val="et-EE" w:eastAsia="et-EE"/>
        </w:rPr>
      </w:pPr>
    </w:p>
    <w:p w14:paraId="1934C4D1" w14:textId="29375FE6" w:rsidR="68B3B56B" w:rsidRDefault="00FC4E46"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6</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paragrahvi 6 lõike 2 esimene lause muudetakse ja sõnastatakse järgmiselt:</w:t>
      </w:r>
    </w:p>
    <w:p w14:paraId="47619169" w14:textId="1226E143" w:rsidR="68B3B56B" w:rsidRDefault="00C72860"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sz w:val="24"/>
          <w:szCs w:val="24"/>
          <w:lang w:val="et-EE" w:eastAsia="et-EE"/>
        </w:rPr>
        <w:t>„</w:t>
      </w:r>
      <w:r w:rsidR="1AA75B95" w:rsidRPr="1AA75B95">
        <w:rPr>
          <w:rFonts w:ascii="Times New Roman" w:hAnsi="Times New Roman" w:cs="Times New Roman"/>
          <w:sz w:val="24"/>
          <w:szCs w:val="24"/>
          <w:lang w:val="et-EE" w:eastAsia="et-EE"/>
        </w:rPr>
        <w:t xml:space="preserve">Välislähetustasu makstakse </w:t>
      </w:r>
      <w:r w:rsidR="1AA75B95" w:rsidRPr="00771BD4">
        <w:rPr>
          <w:rFonts w:ascii="Times New Roman" w:hAnsi="Times New Roman" w:cs="Times New Roman"/>
          <w:sz w:val="24"/>
          <w:szCs w:val="24"/>
          <w:lang w:val="et-EE" w:eastAsia="et-EE"/>
        </w:rPr>
        <w:t xml:space="preserve">üldjuhul </w:t>
      </w:r>
      <w:r w:rsidR="003E7B62">
        <w:rPr>
          <w:rFonts w:ascii="Times New Roman" w:hAnsi="Times New Roman" w:cs="Times New Roman"/>
          <w:sz w:val="24"/>
          <w:szCs w:val="24"/>
          <w:lang w:val="et-EE" w:eastAsia="et-EE"/>
        </w:rPr>
        <w:t>iga kuu viimasel tööpäeval</w:t>
      </w:r>
      <w:r w:rsidR="1AA75B95" w:rsidRPr="00771BD4">
        <w:rPr>
          <w:rFonts w:ascii="Times New Roman" w:hAnsi="Times New Roman" w:cs="Times New Roman"/>
          <w:sz w:val="24"/>
          <w:szCs w:val="24"/>
          <w:lang w:val="et-EE" w:eastAsia="et-EE"/>
        </w:rPr>
        <w:t>.“;</w:t>
      </w:r>
    </w:p>
    <w:p w14:paraId="059C31A3" w14:textId="725791D0" w:rsidR="68B3B56B" w:rsidRDefault="68B3B56B" w:rsidP="68B3B56B">
      <w:pPr>
        <w:shd w:val="clear" w:color="auto" w:fill="FFFFFF" w:themeFill="background1"/>
        <w:rPr>
          <w:rFonts w:ascii="Times New Roman" w:hAnsi="Times New Roman" w:cs="Times New Roman"/>
          <w:sz w:val="24"/>
          <w:szCs w:val="24"/>
          <w:lang w:val="et-EE" w:eastAsia="et-EE"/>
        </w:rPr>
      </w:pPr>
    </w:p>
    <w:p w14:paraId="78555F58" w14:textId="1FAFBB36" w:rsidR="00DA4A85" w:rsidRPr="00F2424D" w:rsidRDefault="003E7B62" w:rsidP="00DA4A85">
      <w:pPr>
        <w:rPr>
          <w:rFonts w:ascii="Times New Roman" w:hAnsi="Times New Roman" w:cs="Times New Roman"/>
          <w:sz w:val="24"/>
          <w:szCs w:val="24"/>
          <w:lang w:val="et-EE"/>
        </w:rPr>
      </w:pPr>
      <w:r>
        <w:rPr>
          <w:rFonts w:ascii="Times New Roman" w:hAnsi="Times New Roman" w:cs="Times New Roman"/>
          <w:b/>
          <w:sz w:val="24"/>
          <w:szCs w:val="24"/>
          <w:lang w:val="et-EE" w:eastAsia="et-EE"/>
        </w:rPr>
        <w:t>1</w:t>
      </w:r>
      <w:r w:rsidR="003147E3">
        <w:rPr>
          <w:rFonts w:ascii="Times New Roman" w:hAnsi="Times New Roman" w:cs="Times New Roman"/>
          <w:b/>
          <w:sz w:val="24"/>
          <w:szCs w:val="24"/>
          <w:lang w:val="et-EE" w:eastAsia="et-EE"/>
        </w:rPr>
        <w:t>7</w:t>
      </w:r>
      <w:r w:rsidR="00DA4A85" w:rsidRPr="00DA4A85">
        <w:rPr>
          <w:rFonts w:ascii="Times New Roman" w:hAnsi="Times New Roman" w:cs="Times New Roman"/>
          <w:b/>
          <w:sz w:val="24"/>
          <w:szCs w:val="24"/>
          <w:lang w:val="et-EE" w:eastAsia="et-EE"/>
        </w:rPr>
        <w:t>)</w:t>
      </w:r>
      <w:r w:rsidR="00DA4A85">
        <w:rPr>
          <w:rFonts w:ascii="Times New Roman" w:hAnsi="Times New Roman" w:cs="Times New Roman"/>
          <w:sz w:val="24"/>
          <w:szCs w:val="24"/>
          <w:lang w:val="et-EE" w:eastAsia="et-EE"/>
        </w:rPr>
        <w:t xml:space="preserve"> </w:t>
      </w:r>
      <w:r w:rsidR="00DA4A85" w:rsidRPr="00F2424D">
        <w:rPr>
          <w:rFonts w:ascii="Times New Roman" w:hAnsi="Times New Roman" w:cs="Times New Roman"/>
          <w:sz w:val="24"/>
          <w:szCs w:val="24"/>
          <w:lang w:val="et-EE"/>
        </w:rPr>
        <w:t>paragrahvi 6 lõike 3 kolmandas lauses asendatakse sõnad „haldusküsimuste asekantsleri“ sõnadega „kantsleri või</w:t>
      </w:r>
      <w:r w:rsidR="00FF3607">
        <w:rPr>
          <w:rFonts w:ascii="Times New Roman" w:hAnsi="Times New Roman" w:cs="Times New Roman"/>
          <w:sz w:val="24"/>
          <w:szCs w:val="24"/>
          <w:lang w:val="et-EE"/>
        </w:rPr>
        <w:t xml:space="preserve"> lähetajaministeeriumi</w:t>
      </w:r>
      <w:r w:rsidR="00654DB9">
        <w:rPr>
          <w:rFonts w:ascii="Times New Roman" w:hAnsi="Times New Roman" w:cs="Times New Roman"/>
          <w:sz w:val="24"/>
          <w:szCs w:val="24"/>
          <w:lang w:val="et-EE"/>
        </w:rPr>
        <w:t xml:space="preserve"> kantsleri või kummagi</w:t>
      </w:r>
      <w:r w:rsidR="00DA4A85" w:rsidRPr="00F2424D">
        <w:rPr>
          <w:rFonts w:ascii="Times New Roman" w:hAnsi="Times New Roman" w:cs="Times New Roman"/>
          <w:sz w:val="24"/>
          <w:szCs w:val="24"/>
          <w:lang w:val="et-EE"/>
        </w:rPr>
        <w:t xml:space="preserve"> volitatud isiku“;</w:t>
      </w:r>
    </w:p>
    <w:p w14:paraId="2481D758" w14:textId="18F1A394" w:rsidR="00DA4A85" w:rsidRDefault="00DA4A85" w:rsidP="68B3B56B">
      <w:pPr>
        <w:shd w:val="clear" w:color="auto" w:fill="FFFFFF" w:themeFill="background1"/>
        <w:rPr>
          <w:rFonts w:ascii="Times New Roman" w:hAnsi="Times New Roman" w:cs="Times New Roman"/>
          <w:sz w:val="24"/>
          <w:szCs w:val="24"/>
          <w:lang w:val="et-EE" w:eastAsia="et-EE"/>
        </w:rPr>
      </w:pPr>
    </w:p>
    <w:p w14:paraId="4F7246E5" w14:textId="2CCE651D" w:rsidR="00AD0525" w:rsidRDefault="003E7B62"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8</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w:t>
      </w:r>
      <w:r w:rsidR="00C05A93">
        <w:rPr>
          <w:rFonts w:ascii="Times New Roman" w:hAnsi="Times New Roman" w:cs="Times New Roman"/>
          <w:sz w:val="24"/>
          <w:szCs w:val="24"/>
          <w:lang w:val="et-EE" w:eastAsia="et-EE"/>
        </w:rPr>
        <w:t>id</w:t>
      </w:r>
      <w:r w:rsidR="1AA75B95" w:rsidRPr="1AA75B95">
        <w:rPr>
          <w:rFonts w:ascii="Times New Roman" w:hAnsi="Times New Roman" w:cs="Times New Roman"/>
          <w:sz w:val="24"/>
          <w:szCs w:val="24"/>
          <w:lang w:val="et-EE" w:eastAsia="et-EE"/>
        </w:rPr>
        <w:t xml:space="preserve"> 7</w:t>
      </w:r>
      <w:r w:rsidR="00C05A93">
        <w:rPr>
          <w:rFonts w:ascii="Times New Roman" w:hAnsi="Times New Roman" w:cs="Times New Roman"/>
          <w:sz w:val="24"/>
          <w:szCs w:val="24"/>
          <w:lang w:val="et-EE" w:eastAsia="et-EE"/>
        </w:rPr>
        <w:t xml:space="preserve"> ja 8</w:t>
      </w:r>
      <w:r w:rsidR="1AA75B95" w:rsidRPr="1AA75B95">
        <w:rPr>
          <w:rFonts w:ascii="Times New Roman" w:hAnsi="Times New Roman" w:cs="Times New Roman"/>
          <w:sz w:val="24"/>
          <w:szCs w:val="24"/>
          <w:lang w:val="et-EE" w:eastAsia="et-EE"/>
        </w:rPr>
        <w:t xml:space="preserve"> </w:t>
      </w:r>
      <w:r w:rsidR="00C05A93">
        <w:rPr>
          <w:rFonts w:ascii="Times New Roman" w:hAnsi="Times New Roman" w:cs="Times New Roman"/>
          <w:sz w:val="24"/>
          <w:szCs w:val="24"/>
          <w:lang w:val="et-EE" w:eastAsia="et-EE"/>
        </w:rPr>
        <w:t>tunnistatakse kehtetuks;</w:t>
      </w:r>
    </w:p>
    <w:p w14:paraId="3CBD6FA4" w14:textId="07E58F9B" w:rsidR="00ED2CD5" w:rsidRDefault="00ED2CD5" w:rsidP="00AD0525">
      <w:pPr>
        <w:shd w:val="clear" w:color="auto" w:fill="FFFFFF"/>
        <w:rPr>
          <w:rFonts w:ascii="Times New Roman" w:hAnsi="Times New Roman" w:cs="Times New Roman"/>
          <w:sz w:val="24"/>
          <w:szCs w:val="24"/>
          <w:lang w:val="et-EE" w:eastAsia="et-EE"/>
        </w:rPr>
      </w:pPr>
    </w:p>
    <w:p w14:paraId="0FA14986" w14:textId="65650291" w:rsidR="005244A3" w:rsidRDefault="00B6719A"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1</w:t>
      </w:r>
      <w:r w:rsidR="003147E3">
        <w:rPr>
          <w:rFonts w:ascii="Times New Roman" w:hAnsi="Times New Roman" w:cs="Times New Roman"/>
          <w:b/>
          <w:bCs/>
          <w:sz w:val="24"/>
          <w:szCs w:val="24"/>
          <w:lang w:val="et-EE" w:eastAsia="et-EE"/>
        </w:rPr>
        <w:t>9</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paragrahvi 9 lõi</w:t>
      </w:r>
      <w:r w:rsidR="00C05A93">
        <w:rPr>
          <w:rFonts w:ascii="Times New Roman" w:hAnsi="Times New Roman" w:cs="Times New Roman"/>
          <w:sz w:val="24"/>
          <w:szCs w:val="24"/>
          <w:lang w:val="et-EE" w:eastAsia="et-EE"/>
        </w:rPr>
        <w:t>ge</w:t>
      </w:r>
      <w:r w:rsidR="1AA75B95" w:rsidRPr="1AA75B95">
        <w:rPr>
          <w:rFonts w:ascii="Times New Roman" w:hAnsi="Times New Roman" w:cs="Times New Roman"/>
          <w:sz w:val="24"/>
          <w:szCs w:val="24"/>
          <w:lang w:val="et-EE" w:eastAsia="et-EE"/>
        </w:rPr>
        <w:t xml:space="preserve"> 1</w:t>
      </w:r>
      <w:r w:rsidR="00C05A93">
        <w:rPr>
          <w:rFonts w:ascii="Times New Roman" w:hAnsi="Times New Roman" w:cs="Times New Roman"/>
          <w:sz w:val="24"/>
          <w:szCs w:val="24"/>
          <w:lang w:val="et-EE" w:eastAsia="et-EE"/>
        </w:rPr>
        <w:t xml:space="preserve"> muudetakse ja sõnastatakse järgmiselt:</w:t>
      </w:r>
    </w:p>
    <w:p w14:paraId="20E9157D" w14:textId="477A13CB" w:rsidR="00C05A93" w:rsidRPr="00AD0525" w:rsidRDefault="00C05A93"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sz w:val="24"/>
          <w:szCs w:val="24"/>
          <w:lang w:val="et-EE" w:eastAsia="et-EE"/>
        </w:rPr>
        <w:t xml:space="preserve">„(1) </w:t>
      </w:r>
      <w:bookmarkStart w:id="8" w:name="_Hlk168478937"/>
      <w:r>
        <w:rPr>
          <w:rFonts w:ascii="Times New Roman" w:hAnsi="Times New Roman" w:cs="Times New Roman"/>
          <w:sz w:val="24"/>
          <w:szCs w:val="24"/>
          <w:lang w:val="et-EE" w:eastAsia="et-EE"/>
        </w:rPr>
        <w:t>Teenistujaga kaasasoleva abikaasa, registreeritud elukaaslase või tugiisiku eest suurendatakse teenistuja välislähetustasu 70% võrra</w:t>
      </w:r>
      <w:bookmarkEnd w:id="8"/>
      <w:r>
        <w:rPr>
          <w:rFonts w:ascii="Times New Roman" w:hAnsi="Times New Roman" w:cs="Times New Roman"/>
          <w:sz w:val="24"/>
          <w:szCs w:val="24"/>
          <w:lang w:val="et-EE" w:eastAsia="et-EE"/>
        </w:rPr>
        <w:t>.“;</w:t>
      </w:r>
    </w:p>
    <w:p w14:paraId="4B94D5A5" w14:textId="3B3D2FAC" w:rsidR="00AD0525" w:rsidRDefault="00AD0525" w:rsidP="00AD0525">
      <w:pPr>
        <w:shd w:val="clear" w:color="auto" w:fill="FFFFFF"/>
        <w:rPr>
          <w:rFonts w:ascii="Times New Roman" w:hAnsi="Times New Roman" w:cs="Times New Roman"/>
          <w:sz w:val="24"/>
          <w:szCs w:val="24"/>
          <w:lang w:val="et-EE" w:eastAsia="et-EE"/>
        </w:rPr>
      </w:pPr>
    </w:p>
    <w:p w14:paraId="355AA52A" w14:textId="5EA92F46" w:rsidR="00271801" w:rsidRDefault="003147E3" w:rsidP="00AD0525">
      <w:pPr>
        <w:shd w:val="clear" w:color="auto" w:fill="FFFFFF"/>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lastRenderedPageBreak/>
        <w:t>20</w:t>
      </w:r>
      <w:r w:rsidR="00271801" w:rsidRPr="00271801">
        <w:rPr>
          <w:rFonts w:ascii="Times New Roman" w:hAnsi="Times New Roman" w:cs="Times New Roman"/>
          <w:b/>
          <w:bCs/>
          <w:sz w:val="24"/>
          <w:szCs w:val="24"/>
          <w:lang w:val="et-EE" w:eastAsia="et-EE"/>
        </w:rPr>
        <w:t>)</w:t>
      </w:r>
      <w:r w:rsidR="00271801">
        <w:rPr>
          <w:rFonts w:ascii="Times New Roman" w:hAnsi="Times New Roman" w:cs="Times New Roman"/>
          <w:sz w:val="24"/>
          <w:szCs w:val="24"/>
          <w:lang w:val="et-EE" w:eastAsia="et-EE"/>
        </w:rPr>
        <w:t xml:space="preserve"> paragrahvi 9 lõiget 3 täiendatakse teise lausega järgmises sõnastuses:</w:t>
      </w:r>
    </w:p>
    <w:p w14:paraId="49D75965" w14:textId="31DCBB8D" w:rsidR="00271801" w:rsidRPr="00271801" w:rsidRDefault="00271801" w:rsidP="00AD0525">
      <w:pPr>
        <w:shd w:val="clear" w:color="auto" w:fill="FFFFFF"/>
        <w:rPr>
          <w:rFonts w:ascii="Times New Roman" w:hAnsi="Times New Roman" w:cs="Times New Roman"/>
          <w:sz w:val="24"/>
          <w:szCs w:val="24"/>
          <w:lang w:val="et-EE" w:eastAsia="et-EE"/>
        </w:rPr>
      </w:pPr>
      <w:r>
        <w:rPr>
          <w:rFonts w:ascii="Times New Roman" w:hAnsi="Times New Roman" w:cs="Times New Roman"/>
          <w:sz w:val="24"/>
          <w:szCs w:val="24"/>
          <w:lang w:val="et-EE" w:eastAsia="et-EE"/>
        </w:rPr>
        <w:t>„</w:t>
      </w:r>
      <w:bookmarkStart w:id="9" w:name="_Hlk180066901"/>
      <w:r>
        <w:rPr>
          <w:rFonts w:ascii="Times New Roman" w:hAnsi="Times New Roman" w:cs="Times New Roman"/>
          <w:sz w:val="24"/>
          <w:szCs w:val="24"/>
          <w:lang w:val="et-EE" w:eastAsia="et-EE"/>
        </w:rPr>
        <w:t>Ametniku välislähetustasu suurendatakse iga kaasasoleva lapse eest 35% võrra § 4 lõikes 2</w:t>
      </w:r>
      <w:r>
        <w:rPr>
          <w:rFonts w:ascii="Times New Roman" w:hAnsi="Times New Roman" w:cs="Times New Roman"/>
          <w:sz w:val="24"/>
          <w:szCs w:val="24"/>
          <w:vertAlign w:val="superscript"/>
          <w:lang w:val="et-EE" w:eastAsia="et-EE"/>
        </w:rPr>
        <w:t>1</w:t>
      </w:r>
      <w:r>
        <w:rPr>
          <w:rFonts w:ascii="Times New Roman" w:hAnsi="Times New Roman" w:cs="Times New Roman"/>
          <w:sz w:val="24"/>
          <w:szCs w:val="24"/>
          <w:lang w:val="et-EE" w:eastAsia="et-EE"/>
        </w:rPr>
        <w:t xml:space="preserve"> nimetatud ametniku </w:t>
      </w:r>
      <w:r w:rsidR="00AA0956">
        <w:rPr>
          <w:rFonts w:ascii="Times New Roman" w:hAnsi="Times New Roman" w:cs="Times New Roman"/>
          <w:sz w:val="24"/>
          <w:szCs w:val="24"/>
          <w:lang w:val="et-EE" w:eastAsia="et-EE"/>
        </w:rPr>
        <w:t xml:space="preserve">välislähetustasu </w:t>
      </w:r>
      <w:r>
        <w:rPr>
          <w:rFonts w:ascii="Times New Roman" w:hAnsi="Times New Roman" w:cs="Times New Roman"/>
          <w:sz w:val="24"/>
          <w:szCs w:val="24"/>
          <w:lang w:val="et-EE" w:eastAsia="et-EE"/>
        </w:rPr>
        <w:t>lähtesumma alusel arvutatud välislähetustasust.</w:t>
      </w:r>
      <w:bookmarkEnd w:id="9"/>
      <w:r>
        <w:rPr>
          <w:rFonts w:ascii="Times New Roman" w:hAnsi="Times New Roman" w:cs="Times New Roman"/>
          <w:sz w:val="24"/>
          <w:szCs w:val="24"/>
          <w:lang w:val="et-EE" w:eastAsia="et-EE"/>
        </w:rPr>
        <w:t>“;</w:t>
      </w:r>
    </w:p>
    <w:p w14:paraId="306072B5" w14:textId="77777777" w:rsidR="00271801" w:rsidRPr="00AD0525" w:rsidRDefault="00271801" w:rsidP="00AD0525">
      <w:pPr>
        <w:shd w:val="clear" w:color="auto" w:fill="FFFFFF"/>
        <w:rPr>
          <w:rFonts w:ascii="Times New Roman" w:hAnsi="Times New Roman" w:cs="Times New Roman"/>
          <w:sz w:val="24"/>
          <w:szCs w:val="24"/>
          <w:lang w:val="et-EE" w:eastAsia="et-EE"/>
        </w:rPr>
      </w:pPr>
    </w:p>
    <w:p w14:paraId="4D1D7F3A" w14:textId="520BB3BD" w:rsidR="00AD0525" w:rsidRDefault="003147E3" w:rsidP="1AA75B95">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hAnsi="Times New Roman" w:cs="Times New Roman"/>
          <w:b/>
          <w:bCs/>
          <w:sz w:val="24"/>
          <w:szCs w:val="24"/>
          <w:lang w:val="et-EE" w:eastAsia="et-EE"/>
        </w:rPr>
        <w:t>21</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paragrahvi </w:t>
      </w:r>
      <w:r w:rsidR="002845DE">
        <w:rPr>
          <w:rFonts w:ascii="Times New Roman" w:hAnsi="Times New Roman" w:cs="Times New Roman"/>
          <w:sz w:val="24"/>
          <w:szCs w:val="24"/>
          <w:lang w:val="et-EE" w:eastAsia="et-EE"/>
        </w:rPr>
        <w:t>10 lõige 1 tunnistatakse kehtetuks</w:t>
      </w:r>
      <w:r w:rsidR="1AA75B95" w:rsidRPr="1AA75B95">
        <w:rPr>
          <w:rFonts w:ascii="Times New Roman" w:eastAsia="Times New Roman" w:hAnsi="Times New Roman" w:cs="Times New Roman"/>
          <w:color w:val="202020"/>
          <w:sz w:val="24"/>
          <w:szCs w:val="24"/>
          <w:lang w:val="et-EE" w:eastAsia="et-EE"/>
        </w:rPr>
        <w:t>;</w:t>
      </w:r>
    </w:p>
    <w:p w14:paraId="3C621BD1" w14:textId="1AD1FE70" w:rsidR="002845DE" w:rsidRDefault="002845DE" w:rsidP="1AA75B95">
      <w:pPr>
        <w:shd w:val="clear" w:color="auto" w:fill="FFFFFF" w:themeFill="background1"/>
        <w:rPr>
          <w:rFonts w:ascii="Times New Roman" w:eastAsia="Times New Roman" w:hAnsi="Times New Roman" w:cs="Times New Roman"/>
          <w:color w:val="202020"/>
          <w:sz w:val="24"/>
          <w:szCs w:val="24"/>
          <w:lang w:val="et-EE" w:eastAsia="et-EE"/>
        </w:rPr>
      </w:pPr>
    </w:p>
    <w:p w14:paraId="18718384" w14:textId="38091B26" w:rsidR="003364D3" w:rsidRDefault="003147E3" w:rsidP="1AA75B95">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b/>
          <w:bCs/>
          <w:color w:val="202020"/>
          <w:sz w:val="24"/>
          <w:szCs w:val="24"/>
          <w:lang w:val="et-EE" w:eastAsia="et-EE"/>
        </w:rPr>
        <w:t>22</w:t>
      </w:r>
      <w:r w:rsidR="002845DE" w:rsidRPr="003364D3">
        <w:rPr>
          <w:rFonts w:ascii="Times New Roman" w:eastAsia="Times New Roman" w:hAnsi="Times New Roman" w:cs="Times New Roman"/>
          <w:b/>
          <w:bCs/>
          <w:color w:val="202020"/>
          <w:sz w:val="24"/>
          <w:szCs w:val="24"/>
          <w:lang w:val="et-EE" w:eastAsia="et-EE"/>
        </w:rPr>
        <w:t>)</w:t>
      </w:r>
      <w:r w:rsidR="003364D3">
        <w:rPr>
          <w:rFonts w:ascii="Times New Roman" w:eastAsia="Times New Roman" w:hAnsi="Times New Roman" w:cs="Times New Roman"/>
          <w:color w:val="202020"/>
          <w:sz w:val="24"/>
          <w:szCs w:val="24"/>
          <w:lang w:val="et-EE" w:eastAsia="et-EE"/>
        </w:rPr>
        <w:t xml:space="preserve"> paragrahvi 10 lõige 3 muudetakse ja sõnastatakse järgmiselt:</w:t>
      </w:r>
    </w:p>
    <w:p w14:paraId="6E2B273B" w14:textId="473922DA" w:rsidR="003364D3" w:rsidRPr="003364D3" w:rsidRDefault="003364D3" w:rsidP="003364D3">
      <w:pPr>
        <w:rPr>
          <w:rFonts w:ascii="Times New Roman" w:hAnsi="Times New Roman" w:cs="Times New Roman"/>
          <w:sz w:val="24"/>
          <w:szCs w:val="24"/>
          <w:lang w:val="et-EE"/>
        </w:rPr>
      </w:pPr>
      <w:r>
        <w:rPr>
          <w:rFonts w:ascii="Times New Roman" w:eastAsia="Times New Roman" w:hAnsi="Times New Roman" w:cs="Times New Roman"/>
          <w:color w:val="202020"/>
          <w:sz w:val="24"/>
          <w:szCs w:val="24"/>
          <w:lang w:val="et-EE" w:eastAsia="et-EE"/>
        </w:rPr>
        <w:t xml:space="preserve">„(3) </w:t>
      </w:r>
      <w:bookmarkStart w:id="10" w:name="_Hlk168478985"/>
      <w:r w:rsidRPr="003364D3">
        <w:rPr>
          <w:rFonts w:ascii="Times New Roman" w:hAnsi="Times New Roman" w:cs="Times New Roman"/>
          <w:sz w:val="24"/>
          <w:szCs w:val="24"/>
          <w:lang w:val="et-EE"/>
        </w:rPr>
        <w:t>Kaasasoleva perekonnaliikme eest suurendatud välislähetustasu maksmine lõpetatakse, kui perekonnaliige lahkub alaliselt asukohariigist</w:t>
      </w:r>
      <w:r>
        <w:rPr>
          <w:rFonts w:ascii="Times New Roman" w:hAnsi="Times New Roman" w:cs="Times New Roman"/>
          <w:sz w:val="24"/>
          <w:szCs w:val="24"/>
          <w:lang w:val="et-EE"/>
        </w:rPr>
        <w:t xml:space="preserve"> või</w:t>
      </w:r>
      <w:r w:rsidRPr="003364D3">
        <w:rPr>
          <w:rFonts w:ascii="Times New Roman" w:hAnsi="Times New Roman" w:cs="Times New Roman"/>
          <w:sz w:val="24"/>
          <w:szCs w:val="24"/>
          <w:lang w:val="et-EE"/>
        </w:rPr>
        <w:t xml:space="preserve"> asub elama teenistujast eraldi leibkonda</w:t>
      </w:r>
      <w:bookmarkEnd w:id="10"/>
      <w:r>
        <w:rPr>
          <w:rFonts w:ascii="Times New Roman" w:hAnsi="Times New Roman" w:cs="Times New Roman"/>
          <w:sz w:val="24"/>
          <w:szCs w:val="24"/>
          <w:lang w:val="et-EE"/>
        </w:rPr>
        <w:t>.“;</w:t>
      </w:r>
    </w:p>
    <w:p w14:paraId="0E652E46" w14:textId="77777777" w:rsidR="000D141E" w:rsidRDefault="000D141E" w:rsidP="1AA75B95">
      <w:pPr>
        <w:shd w:val="clear" w:color="auto" w:fill="FFFFFF" w:themeFill="background1"/>
        <w:rPr>
          <w:rFonts w:ascii="Times New Roman" w:eastAsia="Times New Roman" w:hAnsi="Times New Roman" w:cs="Times New Roman"/>
          <w:color w:val="202020"/>
          <w:sz w:val="24"/>
          <w:szCs w:val="24"/>
          <w:lang w:val="et-EE" w:eastAsia="et-EE"/>
        </w:rPr>
      </w:pPr>
    </w:p>
    <w:p w14:paraId="3656B9AB" w14:textId="0BF89BE1" w:rsidR="00AD0525" w:rsidRDefault="00B3278E" w:rsidP="00AD0525">
      <w:pPr>
        <w:shd w:val="clear" w:color="auto" w:fill="FFFFFF"/>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b/>
          <w:bCs/>
          <w:color w:val="202020"/>
          <w:sz w:val="24"/>
          <w:szCs w:val="24"/>
          <w:lang w:val="et-EE" w:eastAsia="et-EE"/>
        </w:rPr>
        <w:t>2</w:t>
      </w:r>
      <w:r w:rsidR="003147E3">
        <w:rPr>
          <w:rFonts w:ascii="Times New Roman" w:eastAsia="Times New Roman" w:hAnsi="Times New Roman" w:cs="Times New Roman"/>
          <w:b/>
          <w:bCs/>
          <w:color w:val="202020"/>
          <w:sz w:val="24"/>
          <w:szCs w:val="24"/>
          <w:lang w:val="et-EE" w:eastAsia="et-EE"/>
        </w:rPr>
        <w:t>3</w:t>
      </w:r>
      <w:r w:rsidR="007F35BA" w:rsidRPr="00F3717F">
        <w:rPr>
          <w:rFonts w:ascii="Times New Roman" w:eastAsia="Times New Roman" w:hAnsi="Times New Roman" w:cs="Times New Roman"/>
          <w:b/>
          <w:bCs/>
          <w:color w:val="202020"/>
          <w:sz w:val="24"/>
          <w:szCs w:val="24"/>
          <w:lang w:val="et-EE" w:eastAsia="et-EE"/>
        </w:rPr>
        <w:t>)</w:t>
      </w:r>
      <w:r w:rsidR="007F35BA">
        <w:rPr>
          <w:rFonts w:ascii="Times New Roman" w:eastAsia="Times New Roman" w:hAnsi="Times New Roman" w:cs="Times New Roman"/>
          <w:color w:val="202020"/>
          <w:sz w:val="24"/>
          <w:szCs w:val="24"/>
          <w:lang w:val="et-EE" w:eastAsia="et-EE"/>
        </w:rPr>
        <w:t xml:space="preserve"> </w:t>
      </w:r>
      <w:r w:rsidR="007F35BA" w:rsidRPr="00F738DA">
        <w:rPr>
          <w:rFonts w:ascii="Times New Roman" w:eastAsia="Times New Roman" w:hAnsi="Times New Roman" w:cs="Times New Roman"/>
          <w:color w:val="202020"/>
          <w:sz w:val="24"/>
          <w:szCs w:val="24"/>
          <w:lang w:val="et-EE" w:eastAsia="et-EE"/>
        </w:rPr>
        <w:t>paragrahv</w:t>
      </w:r>
      <w:r w:rsidR="00CD57B4" w:rsidRPr="00F738DA">
        <w:rPr>
          <w:rFonts w:ascii="Times New Roman" w:eastAsia="Times New Roman" w:hAnsi="Times New Roman" w:cs="Times New Roman"/>
          <w:color w:val="202020"/>
          <w:sz w:val="24"/>
          <w:szCs w:val="24"/>
          <w:lang w:val="et-EE" w:eastAsia="et-EE"/>
        </w:rPr>
        <w:t xml:space="preserve"> 11 </w:t>
      </w:r>
      <w:r w:rsidR="00B23501">
        <w:rPr>
          <w:rFonts w:ascii="Times New Roman" w:eastAsia="Times New Roman" w:hAnsi="Times New Roman" w:cs="Times New Roman"/>
          <w:color w:val="202020"/>
          <w:sz w:val="24"/>
          <w:szCs w:val="24"/>
          <w:lang w:val="et-EE" w:eastAsia="et-EE"/>
        </w:rPr>
        <w:t xml:space="preserve">tunnistatakse </w:t>
      </w:r>
      <w:r w:rsidR="00CD57B4" w:rsidRPr="00F738DA">
        <w:rPr>
          <w:rFonts w:ascii="Times New Roman" w:eastAsia="Times New Roman" w:hAnsi="Times New Roman" w:cs="Times New Roman"/>
          <w:color w:val="202020"/>
          <w:sz w:val="24"/>
          <w:szCs w:val="24"/>
          <w:lang w:val="et-EE" w:eastAsia="et-EE"/>
        </w:rPr>
        <w:t>kehtetuks;</w:t>
      </w:r>
    </w:p>
    <w:p w14:paraId="55A64817" w14:textId="77777777" w:rsidR="00CD57B4" w:rsidRPr="00AD0525" w:rsidRDefault="00CD57B4" w:rsidP="00AD0525">
      <w:pPr>
        <w:shd w:val="clear" w:color="auto" w:fill="FFFFFF"/>
        <w:rPr>
          <w:rFonts w:ascii="Times New Roman" w:eastAsia="Times New Roman" w:hAnsi="Times New Roman" w:cs="Times New Roman"/>
          <w:color w:val="202020"/>
          <w:sz w:val="24"/>
          <w:szCs w:val="24"/>
          <w:lang w:val="et-EE" w:eastAsia="et-EE"/>
        </w:rPr>
      </w:pPr>
    </w:p>
    <w:p w14:paraId="1409E9C6" w14:textId="752C995F" w:rsidR="00F3717F" w:rsidRDefault="006821CF" w:rsidP="1AA75B95">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2</w:t>
      </w:r>
      <w:r w:rsidR="003147E3">
        <w:rPr>
          <w:rFonts w:ascii="Times New Roman" w:hAnsi="Times New Roman" w:cs="Times New Roman"/>
          <w:b/>
          <w:bCs/>
          <w:sz w:val="24"/>
          <w:szCs w:val="24"/>
          <w:lang w:val="et-EE" w:eastAsia="et-EE"/>
        </w:rPr>
        <w:t>4</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paragrahvi 12 </w:t>
      </w:r>
      <w:r w:rsidR="00F3717F">
        <w:rPr>
          <w:rFonts w:ascii="Times New Roman" w:hAnsi="Times New Roman" w:cs="Times New Roman"/>
          <w:sz w:val="24"/>
          <w:szCs w:val="24"/>
          <w:lang w:val="et-EE" w:eastAsia="et-EE"/>
        </w:rPr>
        <w:t>lõige 1 tunnistatakse kehtetuks;</w:t>
      </w:r>
    </w:p>
    <w:p w14:paraId="2AD49403" w14:textId="22A7AA81" w:rsidR="00F3717F" w:rsidRDefault="00F3717F" w:rsidP="1AA75B95">
      <w:pPr>
        <w:shd w:val="clear" w:color="auto" w:fill="FFFFFF" w:themeFill="background1"/>
        <w:rPr>
          <w:rFonts w:ascii="Times New Roman" w:hAnsi="Times New Roman" w:cs="Times New Roman"/>
          <w:sz w:val="24"/>
          <w:szCs w:val="24"/>
          <w:lang w:val="et-EE" w:eastAsia="et-EE"/>
        </w:rPr>
      </w:pPr>
    </w:p>
    <w:p w14:paraId="0E7A3618" w14:textId="1394E3BB" w:rsidR="00544492" w:rsidRDefault="00544492" w:rsidP="00544492">
      <w:pPr>
        <w:shd w:val="clear" w:color="auto" w:fill="FFFFFF" w:themeFill="background1"/>
        <w:rPr>
          <w:rFonts w:ascii="Times New Roman" w:hAnsi="Times New Roman" w:cs="Times New Roman"/>
          <w:sz w:val="24"/>
          <w:szCs w:val="24"/>
          <w:lang w:val="et-EE" w:eastAsia="et-EE"/>
        </w:rPr>
      </w:pPr>
      <w:r w:rsidRPr="00F738DA">
        <w:rPr>
          <w:rFonts w:ascii="Times New Roman" w:hAnsi="Times New Roman" w:cs="Times New Roman"/>
          <w:b/>
          <w:bCs/>
          <w:sz w:val="24"/>
          <w:szCs w:val="24"/>
          <w:lang w:val="et-EE" w:eastAsia="et-EE"/>
        </w:rPr>
        <w:t>2</w:t>
      </w:r>
      <w:r w:rsidR="003147E3">
        <w:rPr>
          <w:rFonts w:ascii="Times New Roman" w:hAnsi="Times New Roman" w:cs="Times New Roman"/>
          <w:b/>
          <w:bCs/>
          <w:sz w:val="24"/>
          <w:szCs w:val="24"/>
          <w:lang w:val="et-EE" w:eastAsia="et-EE"/>
        </w:rPr>
        <w:t>5</w:t>
      </w:r>
      <w:r w:rsidRPr="00F738DA">
        <w:rPr>
          <w:rFonts w:ascii="Times New Roman" w:hAnsi="Times New Roman" w:cs="Times New Roman"/>
          <w:b/>
          <w:bCs/>
          <w:sz w:val="24"/>
          <w:szCs w:val="24"/>
          <w:lang w:val="et-EE" w:eastAsia="et-EE"/>
        </w:rPr>
        <w:t>)</w:t>
      </w:r>
      <w:r>
        <w:rPr>
          <w:rFonts w:ascii="Times New Roman" w:hAnsi="Times New Roman" w:cs="Times New Roman"/>
          <w:sz w:val="24"/>
          <w:szCs w:val="24"/>
          <w:lang w:val="et-EE" w:eastAsia="et-EE"/>
        </w:rPr>
        <w:t xml:space="preserve"> paragrahvi 12 </w:t>
      </w:r>
      <w:r w:rsidRPr="1AA75B95">
        <w:rPr>
          <w:rFonts w:ascii="Times New Roman" w:hAnsi="Times New Roman" w:cs="Times New Roman"/>
          <w:sz w:val="24"/>
          <w:szCs w:val="24"/>
          <w:lang w:val="et-EE" w:eastAsia="et-EE"/>
        </w:rPr>
        <w:t>lõikest 2 jäetakse välja sõna „mittetöötavale“;</w:t>
      </w:r>
    </w:p>
    <w:p w14:paraId="398DD612" w14:textId="115A3C72" w:rsidR="005A0069" w:rsidRDefault="005A0069" w:rsidP="00544492">
      <w:pPr>
        <w:shd w:val="clear" w:color="auto" w:fill="FFFFFF" w:themeFill="background1"/>
        <w:rPr>
          <w:rFonts w:ascii="Times New Roman" w:hAnsi="Times New Roman" w:cs="Times New Roman"/>
          <w:sz w:val="24"/>
          <w:szCs w:val="24"/>
          <w:lang w:val="et-EE" w:eastAsia="et-EE"/>
        </w:rPr>
      </w:pPr>
    </w:p>
    <w:p w14:paraId="4DCD94F7" w14:textId="2C81E1D4" w:rsidR="005A0069" w:rsidRDefault="005A0069" w:rsidP="00544492">
      <w:pPr>
        <w:shd w:val="clear" w:color="auto" w:fill="FFFFFF" w:themeFill="background1"/>
        <w:rPr>
          <w:rFonts w:ascii="Times New Roman" w:hAnsi="Times New Roman" w:cs="Times New Roman"/>
          <w:sz w:val="24"/>
          <w:szCs w:val="24"/>
          <w:lang w:val="et-EE" w:eastAsia="et-EE"/>
        </w:rPr>
      </w:pPr>
      <w:r w:rsidRPr="005A0069">
        <w:rPr>
          <w:rFonts w:ascii="Times New Roman" w:hAnsi="Times New Roman" w:cs="Times New Roman"/>
          <w:b/>
          <w:bCs/>
          <w:sz w:val="24"/>
          <w:szCs w:val="24"/>
          <w:lang w:val="et-EE" w:eastAsia="et-EE"/>
        </w:rPr>
        <w:t>2</w:t>
      </w:r>
      <w:r w:rsidR="003147E3">
        <w:rPr>
          <w:rFonts w:ascii="Times New Roman" w:hAnsi="Times New Roman" w:cs="Times New Roman"/>
          <w:b/>
          <w:bCs/>
          <w:sz w:val="24"/>
          <w:szCs w:val="24"/>
          <w:lang w:val="et-EE" w:eastAsia="et-EE"/>
        </w:rPr>
        <w:t>6</w:t>
      </w:r>
      <w:r w:rsidRPr="005A0069">
        <w:rPr>
          <w:rFonts w:ascii="Times New Roman" w:hAnsi="Times New Roman" w:cs="Times New Roman"/>
          <w:b/>
          <w:bCs/>
          <w:sz w:val="24"/>
          <w:szCs w:val="24"/>
          <w:lang w:val="et-EE" w:eastAsia="et-EE"/>
        </w:rPr>
        <w:t>)</w:t>
      </w:r>
      <w:r>
        <w:rPr>
          <w:rFonts w:ascii="Times New Roman" w:hAnsi="Times New Roman" w:cs="Times New Roman"/>
          <w:sz w:val="24"/>
          <w:szCs w:val="24"/>
          <w:lang w:val="et-EE" w:eastAsia="et-EE"/>
        </w:rPr>
        <w:t xml:space="preserve"> paragrahvi 12 lõige 3 muudetakse ja sõnastatakse järgmiselt:</w:t>
      </w:r>
    </w:p>
    <w:p w14:paraId="1862CF1D" w14:textId="2167DD07" w:rsidR="005A0069" w:rsidRPr="005A0069" w:rsidRDefault="005A0069" w:rsidP="00544492">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sz w:val="24"/>
          <w:szCs w:val="24"/>
          <w:lang w:val="et-EE" w:eastAsia="et-EE"/>
        </w:rPr>
        <w:t xml:space="preserve">„(3) </w:t>
      </w:r>
      <w:r w:rsidRPr="005A0069">
        <w:rPr>
          <w:rFonts w:ascii="Times New Roman" w:hAnsi="Times New Roman" w:cs="Times New Roman"/>
          <w:sz w:val="24"/>
          <w:szCs w:val="24"/>
          <w:lang w:val="et-EE"/>
        </w:rPr>
        <w:t>Teenistuja esitab iga kuu 15. kuupäeval Välisministeeriumile või lähetajaministeeriumile andmed abikaasa või registreeritud elukaaslase asukohariigis viibitud päevade</w:t>
      </w:r>
      <w:r>
        <w:rPr>
          <w:rFonts w:ascii="Times New Roman" w:hAnsi="Times New Roman" w:cs="Times New Roman"/>
          <w:sz w:val="24"/>
          <w:szCs w:val="24"/>
          <w:lang w:val="et-EE"/>
        </w:rPr>
        <w:t>,</w:t>
      </w:r>
      <w:r w:rsidRPr="005A0069">
        <w:rPr>
          <w:rFonts w:ascii="Times New Roman" w:hAnsi="Times New Roman" w:cs="Times New Roman"/>
          <w:sz w:val="24"/>
          <w:szCs w:val="24"/>
          <w:lang w:val="et-EE"/>
        </w:rPr>
        <w:t xml:space="preserve"> tema töötamise või teenuse osutamise </w:t>
      </w:r>
      <w:r>
        <w:rPr>
          <w:rFonts w:ascii="Times New Roman" w:hAnsi="Times New Roman" w:cs="Times New Roman"/>
          <w:sz w:val="24"/>
          <w:szCs w:val="24"/>
          <w:lang w:val="et-EE"/>
        </w:rPr>
        <w:t xml:space="preserve">ning teenitud tulu </w:t>
      </w:r>
      <w:r w:rsidRPr="005A0069">
        <w:rPr>
          <w:rFonts w:ascii="Times New Roman" w:hAnsi="Times New Roman" w:cs="Times New Roman"/>
          <w:sz w:val="24"/>
          <w:szCs w:val="24"/>
          <w:lang w:val="et-EE"/>
        </w:rPr>
        <w:t>kohta</w:t>
      </w:r>
      <w:r>
        <w:rPr>
          <w:rFonts w:ascii="Times New Roman" w:hAnsi="Times New Roman" w:cs="Times New Roman"/>
          <w:sz w:val="24"/>
          <w:szCs w:val="24"/>
          <w:lang w:val="et-EE"/>
        </w:rPr>
        <w:t>.“;</w:t>
      </w:r>
    </w:p>
    <w:p w14:paraId="1544E10C" w14:textId="77777777" w:rsidR="00544492" w:rsidRDefault="00544492" w:rsidP="1AA75B95">
      <w:pPr>
        <w:shd w:val="clear" w:color="auto" w:fill="FFFFFF" w:themeFill="background1"/>
        <w:rPr>
          <w:rFonts w:ascii="Times New Roman" w:hAnsi="Times New Roman" w:cs="Times New Roman"/>
          <w:sz w:val="24"/>
          <w:szCs w:val="24"/>
          <w:lang w:val="et-EE" w:eastAsia="et-EE"/>
        </w:rPr>
      </w:pPr>
    </w:p>
    <w:p w14:paraId="2A775068" w14:textId="4A027F5D" w:rsidR="00A200DB" w:rsidRDefault="00F3717F" w:rsidP="1AA75B95">
      <w:pPr>
        <w:shd w:val="clear" w:color="auto" w:fill="FFFFFF" w:themeFill="background1"/>
        <w:rPr>
          <w:rFonts w:ascii="Times New Roman" w:hAnsi="Times New Roman" w:cs="Times New Roman"/>
          <w:sz w:val="24"/>
          <w:szCs w:val="24"/>
          <w:lang w:val="et-EE" w:eastAsia="et-EE"/>
        </w:rPr>
      </w:pPr>
      <w:r w:rsidRPr="00F3717F">
        <w:rPr>
          <w:rFonts w:ascii="Times New Roman" w:hAnsi="Times New Roman" w:cs="Times New Roman"/>
          <w:b/>
          <w:bCs/>
          <w:sz w:val="24"/>
          <w:szCs w:val="24"/>
          <w:lang w:val="et-EE" w:eastAsia="et-EE"/>
        </w:rPr>
        <w:t>2</w:t>
      </w:r>
      <w:r w:rsidR="003147E3">
        <w:rPr>
          <w:rFonts w:ascii="Times New Roman" w:hAnsi="Times New Roman" w:cs="Times New Roman"/>
          <w:b/>
          <w:bCs/>
          <w:sz w:val="24"/>
          <w:szCs w:val="24"/>
          <w:lang w:val="et-EE" w:eastAsia="et-EE"/>
        </w:rPr>
        <w:t>7</w:t>
      </w:r>
      <w:r w:rsidRPr="00F3717F">
        <w:rPr>
          <w:rFonts w:ascii="Times New Roman" w:hAnsi="Times New Roman" w:cs="Times New Roman"/>
          <w:b/>
          <w:bCs/>
          <w:sz w:val="24"/>
          <w:szCs w:val="24"/>
          <w:lang w:val="et-EE" w:eastAsia="et-EE"/>
        </w:rPr>
        <w:t>)</w:t>
      </w:r>
      <w:r w:rsidR="00F738DA" w:rsidRPr="00F738DA">
        <w:rPr>
          <w:rFonts w:ascii="Times New Roman" w:hAnsi="Times New Roman" w:cs="Times New Roman"/>
          <w:sz w:val="24"/>
          <w:szCs w:val="24"/>
          <w:lang w:val="et-EE" w:eastAsia="et-EE"/>
        </w:rPr>
        <w:t xml:space="preserve"> paragrahvi 13 lõige</w:t>
      </w:r>
      <w:r w:rsidR="00F738DA">
        <w:rPr>
          <w:rFonts w:ascii="Times New Roman" w:hAnsi="Times New Roman" w:cs="Times New Roman"/>
          <w:sz w:val="24"/>
          <w:szCs w:val="24"/>
          <w:lang w:val="et-EE" w:eastAsia="et-EE"/>
        </w:rPr>
        <w:t xml:space="preserve"> 1 </w:t>
      </w:r>
      <w:r w:rsidR="00A200DB">
        <w:rPr>
          <w:rFonts w:ascii="Times New Roman" w:hAnsi="Times New Roman" w:cs="Times New Roman"/>
          <w:sz w:val="24"/>
          <w:szCs w:val="24"/>
          <w:lang w:val="et-EE" w:eastAsia="et-EE"/>
        </w:rPr>
        <w:t>tunnistatakse kehtetuks;</w:t>
      </w:r>
    </w:p>
    <w:p w14:paraId="049F31CB" w14:textId="22ECBC7D" w:rsidR="00AD0525" w:rsidRDefault="00AD0525" w:rsidP="00AD0525">
      <w:pPr>
        <w:shd w:val="clear" w:color="auto" w:fill="FFFFFF"/>
        <w:rPr>
          <w:rFonts w:ascii="Times New Roman" w:hAnsi="Times New Roman" w:cs="Times New Roman"/>
          <w:sz w:val="24"/>
          <w:szCs w:val="24"/>
          <w:lang w:val="et-EE" w:eastAsia="et-EE"/>
        </w:rPr>
      </w:pPr>
    </w:p>
    <w:p w14:paraId="6F07DF4C" w14:textId="252EC81D" w:rsidR="00F738DA" w:rsidRDefault="00F738DA" w:rsidP="00AD0525">
      <w:pPr>
        <w:shd w:val="clear" w:color="auto" w:fill="FFFFFF"/>
        <w:rPr>
          <w:rFonts w:ascii="Times New Roman" w:hAnsi="Times New Roman" w:cs="Times New Roman"/>
          <w:sz w:val="24"/>
          <w:szCs w:val="24"/>
          <w:lang w:val="et-EE" w:eastAsia="et-EE"/>
        </w:rPr>
      </w:pPr>
      <w:r w:rsidRPr="00F738DA">
        <w:rPr>
          <w:rFonts w:ascii="Times New Roman" w:hAnsi="Times New Roman" w:cs="Times New Roman"/>
          <w:b/>
          <w:bCs/>
          <w:sz w:val="24"/>
          <w:szCs w:val="24"/>
          <w:lang w:val="et-EE" w:eastAsia="et-EE"/>
        </w:rPr>
        <w:t>2</w:t>
      </w:r>
      <w:r w:rsidR="003147E3">
        <w:rPr>
          <w:rFonts w:ascii="Times New Roman" w:hAnsi="Times New Roman" w:cs="Times New Roman"/>
          <w:b/>
          <w:bCs/>
          <w:sz w:val="24"/>
          <w:szCs w:val="24"/>
          <w:lang w:val="et-EE" w:eastAsia="et-EE"/>
        </w:rPr>
        <w:t>8</w:t>
      </w:r>
      <w:r w:rsidRPr="00F738DA">
        <w:rPr>
          <w:rFonts w:ascii="Times New Roman" w:hAnsi="Times New Roman" w:cs="Times New Roman"/>
          <w:b/>
          <w:bCs/>
          <w:sz w:val="24"/>
          <w:szCs w:val="24"/>
          <w:lang w:val="et-EE" w:eastAsia="et-EE"/>
        </w:rPr>
        <w:t>)</w:t>
      </w:r>
      <w:r>
        <w:rPr>
          <w:rFonts w:ascii="Times New Roman" w:hAnsi="Times New Roman" w:cs="Times New Roman"/>
          <w:sz w:val="24"/>
          <w:szCs w:val="24"/>
          <w:lang w:val="et-EE" w:eastAsia="et-EE"/>
        </w:rPr>
        <w:t xml:space="preserve"> paragrahvi 1</w:t>
      </w:r>
      <w:r w:rsidR="00A200DB">
        <w:rPr>
          <w:rFonts w:ascii="Times New Roman" w:hAnsi="Times New Roman" w:cs="Times New Roman"/>
          <w:sz w:val="24"/>
          <w:szCs w:val="24"/>
          <w:lang w:val="et-EE" w:eastAsia="et-EE"/>
        </w:rPr>
        <w:t>3</w:t>
      </w:r>
      <w:r>
        <w:rPr>
          <w:rFonts w:ascii="Times New Roman" w:hAnsi="Times New Roman" w:cs="Times New Roman"/>
          <w:sz w:val="24"/>
          <w:szCs w:val="24"/>
          <w:lang w:val="et-EE" w:eastAsia="et-EE"/>
        </w:rPr>
        <w:t xml:space="preserve"> lõige 3 muudetakse ja sõnastatakse järgmiselt:</w:t>
      </w:r>
    </w:p>
    <w:p w14:paraId="54721CE8" w14:textId="5C0F6410" w:rsidR="00F738DA" w:rsidRDefault="00F738DA" w:rsidP="00AD0525">
      <w:pPr>
        <w:shd w:val="clear" w:color="auto" w:fill="FFFFFF"/>
        <w:rPr>
          <w:rFonts w:ascii="Times New Roman" w:hAnsi="Times New Roman" w:cs="Times New Roman"/>
          <w:sz w:val="24"/>
          <w:szCs w:val="24"/>
          <w:lang w:val="et-EE" w:eastAsia="et-EE"/>
        </w:rPr>
      </w:pPr>
      <w:r>
        <w:rPr>
          <w:rFonts w:ascii="Times New Roman" w:hAnsi="Times New Roman" w:cs="Times New Roman"/>
          <w:sz w:val="24"/>
          <w:szCs w:val="24"/>
          <w:lang w:val="et-EE" w:eastAsia="et-EE"/>
        </w:rPr>
        <w:t xml:space="preserve">„(3) </w:t>
      </w:r>
      <w:bookmarkStart w:id="11" w:name="_Hlk168479208"/>
      <w:r>
        <w:rPr>
          <w:rFonts w:ascii="Times New Roman" w:hAnsi="Times New Roman" w:cs="Times New Roman"/>
          <w:sz w:val="24"/>
          <w:szCs w:val="24"/>
          <w:lang w:val="et-EE" w:eastAsia="et-EE"/>
        </w:rPr>
        <w:t>Abikaasa- ja registreeritud elukaaslase tasu maksmine lõpetatakse, kui abikaasa või registreeritud elukaaslane asub elama teenistujast eraldi leibkonda või lahkub alaliselt asukohariigist, välja arvatud § 14 lõikes 4 toodud alusel</w:t>
      </w:r>
      <w:bookmarkEnd w:id="11"/>
      <w:r>
        <w:rPr>
          <w:rFonts w:ascii="Times New Roman" w:hAnsi="Times New Roman" w:cs="Times New Roman"/>
          <w:sz w:val="24"/>
          <w:szCs w:val="24"/>
          <w:lang w:val="et-EE" w:eastAsia="et-EE"/>
        </w:rPr>
        <w:t>.“;</w:t>
      </w:r>
    </w:p>
    <w:p w14:paraId="6FE9E6F7" w14:textId="77777777" w:rsidR="00F738DA" w:rsidRDefault="00F738DA" w:rsidP="00AD0525">
      <w:pPr>
        <w:shd w:val="clear" w:color="auto" w:fill="FFFFFF"/>
        <w:rPr>
          <w:rFonts w:ascii="Times New Roman" w:hAnsi="Times New Roman" w:cs="Times New Roman"/>
          <w:sz w:val="24"/>
          <w:szCs w:val="24"/>
          <w:lang w:val="et-EE" w:eastAsia="et-EE"/>
        </w:rPr>
      </w:pPr>
    </w:p>
    <w:p w14:paraId="1E1C1B16" w14:textId="10E9F54A" w:rsidR="005244A3" w:rsidRDefault="009157F0" w:rsidP="00AD0525">
      <w:pPr>
        <w:rPr>
          <w:rFonts w:ascii="Times New Roman" w:hAnsi="Times New Roman" w:cs="Times New Roman"/>
          <w:b/>
          <w:noProof/>
          <w:sz w:val="24"/>
          <w:szCs w:val="24"/>
          <w:lang w:val="et-EE"/>
        </w:rPr>
      </w:pPr>
      <w:r>
        <w:rPr>
          <w:rFonts w:ascii="Times New Roman" w:hAnsi="Times New Roman" w:cs="Times New Roman"/>
          <w:b/>
          <w:noProof/>
          <w:sz w:val="24"/>
          <w:szCs w:val="24"/>
          <w:lang w:val="et-EE"/>
        </w:rPr>
        <w:t>2</w:t>
      </w:r>
      <w:r w:rsidR="003147E3">
        <w:rPr>
          <w:rFonts w:ascii="Times New Roman" w:hAnsi="Times New Roman" w:cs="Times New Roman"/>
          <w:b/>
          <w:noProof/>
          <w:sz w:val="24"/>
          <w:szCs w:val="24"/>
          <w:lang w:val="et-EE"/>
        </w:rPr>
        <w:t>9</w:t>
      </w:r>
      <w:r w:rsidR="005244A3">
        <w:rPr>
          <w:rFonts w:ascii="Times New Roman" w:hAnsi="Times New Roman" w:cs="Times New Roman"/>
          <w:b/>
          <w:noProof/>
          <w:sz w:val="24"/>
          <w:szCs w:val="24"/>
          <w:lang w:val="et-EE"/>
        </w:rPr>
        <w:t xml:space="preserve">) </w:t>
      </w:r>
      <w:r w:rsidR="005244A3">
        <w:rPr>
          <w:rFonts w:ascii="Times New Roman" w:hAnsi="Times New Roman" w:cs="Times New Roman"/>
          <w:noProof/>
          <w:sz w:val="24"/>
          <w:szCs w:val="24"/>
          <w:lang w:val="et-EE"/>
        </w:rPr>
        <w:t>paragrahvi 14 lõike</w:t>
      </w:r>
      <w:r>
        <w:rPr>
          <w:rFonts w:ascii="Times New Roman" w:hAnsi="Times New Roman" w:cs="Times New Roman"/>
          <w:noProof/>
          <w:sz w:val="24"/>
          <w:szCs w:val="24"/>
          <w:lang w:val="et-EE"/>
        </w:rPr>
        <w:t>d</w:t>
      </w:r>
      <w:r w:rsidR="005244A3">
        <w:rPr>
          <w:rFonts w:ascii="Times New Roman" w:hAnsi="Times New Roman" w:cs="Times New Roman"/>
          <w:noProof/>
          <w:sz w:val="24"/>
          <w:szCs w:val="24"/>
          <w:lang w:val="et-EE"/>
        </w:rPr>
        <w:t xml:space="preserve"> 1</w:t>
      </w:r>
      <w:r>
        <w:rPr>
          <w:rFonts w:ascii="Times New Roman" w:hAnsi="Times New Roman" w:cs="Times New Roman"/>
          <w:noProof/>
          <w:sz w:val="24"/>
          <w:szCs w:val="24"/>
          <w:lang w:val="et-EE"/>
        </w:rPr>
        <w:t>–3 tunnistatakse kehtetuks</w:t>
      </w:r>
      <w:r w:rsidR="005244A3">
        <w:rPr>
          <w:rFonts w:ascii="Times New Roman" w:hAnsi="Times New Roman" w:cs="Times New Roman"/>
          <w:noProof/>
          <w:sz w:val="24"/>
          <w:szCs w:val="24"/>
          <w:lang w:val="et-EE"/>
        </w:rPr>
        <w:t>;</w:t>
      </w:r>
    </w:p>
    <w:p w14:paraId="2131F8A1" w14:textId="77777777" w:rsidR="005244A3" w:rsidRDefault="005244A3" w:rsidP="00AD0525">
      <w:pPr>
        <w:rPr>
          <w:rFonts w:ascii="Times New Roman" w:hAnsi="Times New Roman" w:cs="Times New Roman"/>
          <w:b/>
          <w:noProof/>
          <w:sz w:val="24"/>
          <w:szCs w:val="24"/>
          <w:lang w:val="et-EE"/>
        </w:rPr>
      </w:pPr>
    </w:p>
    <w:p w14:paraId="44310FE3" w14:textId="6B1574B0" w:rsidR="00F87460" w:rsidRDefault="003147E3" w:rsidP="00AD0525">
      <w:pPr>
        <w:rPr>
          <w:rFonts w:ascii="Times New Roman" w:hAnsi="Times New Roman" w:cs="Times New Roman"/>
          <w:noProof/>
          <w:sz w:val="24"/>
          <w:szCs w:val="24"/>
          <w:lang w:val="et-EE"/>
        </w:rPr>
      </w:pPr>
      <w:r>
        <w:rPr>
          <w:rFonts w:ascii="Times New Roman" w:hAnsi="Times New Roman" w:cs="Times New Roman"/>
          <w:b/>
          <w:noProof/>
          <w:sz w:val="24"/>
          <w:szCs w:val="24"/>
          <w:lang w:val="et-EE"/>
        </w:rPr>
        <w:t>30</w:t>
      </w:r>
      <w:r w:rsidR="003822DE" w:rsidRPr="003822DE">
        <w:rPr>
          <w:rFonts w:ascii="Times New Roman" w:hAnsi="Times New Roman" w:cs="Times New Roman"/>
          <w:b/>
          <w:noProof/>
          <w:sz w:val="24"/>
          <w:szCs w:val="24"/>
          <w:lang w:val="et-EE"/>
        </w:rPr>
        <w:t>)</w:t>
      </w:r>
      <w:r w:rsidR="003822DE">
        <w:rPr>
          <w:rFonts w:ascii="Times New Roman" w:hAnsi="Times New Roman" w:cs="Times New Roman"/>
          <w:noProof/>
          <w:sz w:val="24"/>
          <w:szCs w:val="24"/>
          <w:lang w:val="et-EE"/>
        </w:rPr>
        <w:t xml:space="preserve"> paragrahvi 14 </w:t>
      </w:r>
      <w:r w:rsidR="00F87460">
        <w:rPr>
          <w:rFonts w:ascii="Times New Roman" w:hAnsi="Times New Roman" w:cs="Times New Roman"/>
          <w:noProof/>
          <w:sz w:val="24"/>
          <w:szCs w:val="24"/>
          <w:lang w:val="et-EE"/>
        </w:rPr>
        <w:t>lõike</w:t>
      </w:r>
      <w:r w:rsidR="003822DE">
        <w:rPr>
          <w:rFonts w:ascii="Times New Roman" w:hAnsi="Times New Roman" w:cs="Times New Roman"/>
          <w:noProof/>
          <w:sz w:val="24"/>
          <w:szCs w:val="24"/>
          <w:lang w:val="et-EE"/>
        </w:rPr>
        <w:t xml:space="preserve"> 4 </w:t>
      </w:r>
      <w:r w:rsidR="00F87460">
        <w:rPr>
          <w:rFonts w:ascii="Times New Roman" w:hAnsi="Times New Roman" w:cs="Times New Roman"/>
          <w:noProof/>
          <w:sz w:val="24"/>
          <w:szCs w:val="24"/>
          <w:lang w:val="et-EE"/>
        </w:rPr>
        <w:t>esimene lause muudetakse ja sõnastatakse järgmiselt:</w:t>
      </w:r>
    </w:p>
    <w:p w14:paraId="05B21615" w14:textId="323EC6BC" w:rsidR="003822DE" w:rsidRPr="00F87460" w:rsidRDefault="00F87460" w:rsidP="00AD0525">
      <w:pPr>
        <w:rPr>
          <w:rFonts w:ascii="Times New Roman" w:hAnsi="Times New Roman" w:cs="Times New Roman"/>
          <w:noProof/>
          <w:sz w:val="24"/>
          <w:szCs w:val="24"/>
          <w:lang w:val="et-EE"/>
        </w:rPr>
      </w:pPr>
      <w:r>
        <w:rPr>
          <w:rFonts w:ascii="Times New Roman" w:hAnsi="Times New Roman" w:cs="Times New Roman"/>
          <w:noProof/>
          <w:sz w:val="24"/>
          <w:szCs w:val="24"/>
          <w:lang w:val="et-EE"/>
        </w:rPr>
        <w:t>„</w:t>
      </w:r>
      <w:bookmarkStart w:id="12" w:name="_Hlk168479273"/>
      <w:r>
        <w:rPr>
          <w:rFonts w:ascii="Times New Roman" w:hAnsi="Times New Roman" w:cs="Times New Roman"/>
          <w:noProof/>
          <w:sz w:val="24"/>
          <w:szCs w:val="24"/>
          <w:lang w:val="et-EE"/>
        </w:rPr>
        <w:t xml:space="preserve">Kui teenistuja kutsutakse Välisministeeriumi, lähetajaministeeriumi või asukohariigi algatusel tagasi enne lähetusaja lõppemist ja teenistujaga kaasasolev abikaasa või registreeritud elukaaslane ei leia pärast Eestisse naasmist tööd, </w:t>
      </w:r>
      <w:r w:rsidRPr="00F87460">
        <w:rPr>
          <w:rFonts w:ascii="Times New Roman" w:hAnsi="Times New Roman" w:cs="Times New Roman"/>
          <w:noProof/>
          <w:sz w:val="24"/>
          <w:szCs w:val="24"/>
          <w:lang w:val="et-EE"/>
        </w:rPr>
        <w:t xml:space="preserve">jätkatakse </w:t>
      </w:r>
      <w:r w:rsidRPr="00F87460">
        <w:rPr>
          <w:rFonts w:ascii="Times New Roman" w:hAnsi="Times New Roman" w:cs="Times New Roman"/>
          <w:sz w:val="24"/>
          <w:szCs w:val="24"/>
          <w:lang w:val="et-EE"/>
        </w:rPr>
        <w:t>abikaasa</w:t>
      </w:r>
      <w:r>
        <w:rPr>
          <w:rFonts w:ascii="Times New Roman" w:hAnsi="Times New Roman" w:cs="Times New Roman"/>
          <w:sz w:val="24"/>
          <w:szCs w:val="24"/>
          <w:lang w:val="et-EE"/>
        </w:rPr>
        <w:t xml:space="preserve">- ja registreeritud elukaaslase </w:t>
      </w:r>
      <w:r w:rsidRPr="00F87460">
        <w:rPr>
          <w:rFonts w:ascii="Times New Roman" w:hAnsi="Times New Roman" w:cs="Times New Roman"/>
          <w:sz w:val="24"/>
          <w:szCs w:val="24"/>
          <w:lang w:val="et-EE"/>
        </w:rPr>
        <w:t xml:space="preserve">tasu maksmist teenistuja kirjaliku taotluse ja Välisministeeriumi </w:t>
      </w:r>
      <w:r w:rsidR="00654DB9">
        <w:rPr>
          <w:rFonts w:ascii="Times New Roman" w:hAnsi="Times New Roman" w:cs="Times New Roman"/>
          <w:sz w:val="24"/>
          <w:szCs w:val="24"/>
          <w:lang w:val="et-EE"/>
        </w:rPr>
        <w:t xml:space="preserve">kantsleri </w:t>
      </w:r>
      <w:r w:rsidRPr="00F87460">
        <w:rPr>
          <w:rFonts w:ascii="Times New Roman" w:hAnsi="Times New Roman" w:cs="Times New Roman"/>
          <w:sz w:val="24"/>
          <w:szCs w:val="24"/>
          <w:lang w:val="et-EE"/>
        </w:rPr>
        <w:t xml:space="preserve">või lähetajaministeeriumi kantsleri </w:t>
      </w:r>
      <w:r>
        <w:rPr>
          <w:rFonts w:ascii="Times New Roman" w:hAnsi="Times New Roman" w:cs="Times New Roman"/>
          <w:sz w:val="24"/>
          <w:szCs w:val="24"/>
          <w:lang w:val="et-EE"/>
        </w:rPr>
        <w:t xml:space="preserve">või </w:t>
      </w:r>
      <w:r w:rsidR="00654DB9">
        <w:rPr>
          <w:rFonts w:ascii="Times New Roman" w:hAnsi="Times New Roman" w:cs="Times New Roman"/>
          <w:sz w:val="24"/>
          <w:szCs w:val="24"/>
          <w:lang w:val="et-EE"/>
        </w:rPr>
        <w:t>kummagi</w:t>
      </w:r>
      <w:r>
        <w:rPr>
          <w:rFonts w:ascii="Times New Roman" w:hAnsi="Times New Roman" w:cs="Times New Roman"/>
          <w:sz w:val="24"/>
          <w:szCs w:val="24"/>
          <w:lang w:val="et-EE"/>
        </w:rPr>
        <w:t xml:space="preserve"> volitatud isiku </w:t>
      </w:r>
      <w:r w:rsidRPr="00F87460">
        <w:rPr>
          <w:rFonts w:ascii="Times New Roman" w:hAnsi="Times New Roman" w:cs="Times New Roman"/>
          <w:sz w:val="24"/>
          <w:szCs w:val="24"/>
          <w:lang w:val="et-EE"/>
        </w:rPr>
        <w:t>otsuse alusel kuni abikaasa</w:t>
      </w:r>
      <w:r>
        <w:rPr>
          <w:rFonts w:ascii="Times New Roman" w:hAnsi="Times New Roman" w:cs="Times New Roman"/>
          <w:sz w:val="24"/>
          <w:szCs w:val="24"/>
          <w:lang w:val="et-EE"/>
        </w:rPr>
        <w:t xml:space="preserve"> või registreeritud elukaaslase</w:t>
      </w:r>
      <w:r w:rsidRPr="00F87460">
        <w:rPr>
          <w:rFonts w:ascii="Times New Roman" w:hAnsi="Times New Roman" w:cs="Times New Roman"/>
          <w:sz w:val="24"/>
          <w:szCs w:val="24"/>
          <w:lang w:val="et-EE"/>
        </w:rPr>
        <w:t xml:space="preserve"> </w:t>
      </w:r>
      <w:proofErr w:type="spellStart"/>
      <w:r w:rsidRPr="00F87460">
        <w:rPr>
          <w:rFonts w:ascii="Times New Roman" w:hAnsi="Times New Roman" w:cs="Times New Roman"/>
          <w:sz w:val="24"/>
          <w:szCs w:val="24"/>
          <w:lang w:val="et-EE"/>
        </w:rPr>
        <w:t>tööleasumiseni</w:t>
      </w:r>
      <w:proofErr w:type="spellEnd"/>
      <w:r w:rsidRPr="00F87460">
        <w:rPr>
          <w:rFonts w:ascii="Times New Roman" w:hAnsi="Times New Roman" w:cs="Times New Roman"/>
          <w:sz w:val="24"/>
          <w:szCs w:val="24"/>
          <w:lang w:val="et-EE"/>
        </w:rPr>
        <w:t>, kuid mitte kauem kui kuue kuu jooksul pärast Eestisse naasmist</w:t>
      </w:r>
      <w:bookmarkEnd w:id="12"/>
      <w:r w:rsidRPr="00F87460">
        <w:rPr>
          <w:rFonts w:ascii="Times New Roman" w:hAnsi="Times New Roman" w:cs="Times New Roman"/>
          <w:sz w:val="24"/>
          <w:szCs w:val="24"/>
          <w:lang w:val="et-EE"/>
        </w:rPr>
        <w:t>.</w:t>
      </w:r>
      <w:r>
        <w:rPr>
          <w:rFonts w:ascii="Times New Roman" w:hAnsi="Times New Roman" w:cs="Times New Roman"/>
          <w:noProof/>
          <w:sz w:val="24"/>
          <w:szCs w:val="24"/>
          <w:lang w:val="et-EE"/>
        </w:rPr>
        <w:t>“</w:t>
      </w:r>
      <w:r w:rsidR="003822DE" w:rsidRPr="00F87460">
        <w:rPr>
          <w:rFonts w:ascii="Times New Roman" w:hAnsi="Times New Roman" w:cs="Times New Roman"/>
          <w:noProof/>
          <w:sz w:val="24"/>
          <w:szCs w:val="24"/>
          <w:lang w:val="et-EE"/>
        </w:rPr>
        <w:t>;</w:t>
      </w:r>
    </w:p>
    <w:p w14:paraId="5AACED20" w14:textId="77777777" w:rsidR="000D141E" w:rsidRDefault="000D141E" w:rsidP="00AD0525">
      <w:pPr>
        <w:rPr>
          <w:rFonts w:ascii="Times New Roman" w:hAnsi="Times New Roman" w:cs="Times New Roman"/>
          <w:noProof/>
          <w:sz w:val="24"/>
          <w:szCs w:val="24"/>
          <w:lang w:val="et-EE"/>
        </w:rPr>
      </w:pPr>
    </w:p>
    <w:p w14:paraId="2DF72637" w14:textId="48979C12" w:rsidR="005244A3" w:rsidRDefault="003147E3" w:rsidP="00F87460">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31</w:t>
      </w:r>
      <w:r w:rsidR="1AA75B95" w:rsidRPr="1AA75B95">
        <w:rPr>
          <w:rFonts w:ascii="Times New Roman" w:hAnsi="Times New Roman" w:cs="Times New Roman"/>
          <w:b/>
          <w:bCs/>
          <w:sz w:val="24"/>
          <w:szCs w:val="24"/>
          <w:lang w:val="et-EE" w:eastAsia="et-EE"/>
        </w:rPr>
        <w:t>)</w:t>
      </w:r>
      <w:r w:rsidR="1AA75B95" w:rsidRPr="1AA75B95">
        <w:rPr>
          <w:rFonts w:ascii="Times New Roman" w:hAnsi="Times New Roman" w:cs="Times New Roman"/>
          <w:sz w:val="24"/>
          <w:szCs w:val="24"/>
          <w:lang w:val="et-EE" w:eastAsia="et-EE"/>
        </w:rPr>
        <w:t xml:space="preserve"> paragrahvi 14 lõik</w:t>
      </w:r>
      <w:r w:rsidR="00F87460">
        <w:rPr>
          <w:rFonts w:ascii="Times New Roman" w:hAnsi="Times New Roman" w:cs="Times New Roman"/>
          <w:sz w:val="24"/>
          <w:szCs w:val="24"/>
          <w:lang w:val="et-EE" w:eastAsia="et-EE"/>
        </w:rPr>
        <w:t>ed</w:t>
      </w:r>
      <w:r w:rsidR="1AA75B95" w:rsidRPr="1AA75B95">
        <w:rPr>
          <w:rFonts w:ascii="Times New Roman" w:hAnsi="Times New Roman" w:cs="Times New Roman"/>
          <w:sz w:val="24"/>
          <w:szCs w:val="24"/>
          <w:lang w:val="et-EE" w:eastAsia="et-EE"/>
        </w:rPr>
        <w:t xml:space="preserve"> 5</w:t>
      </w:r>
      <w:r w:rsidR="00F87460">
        <w:rPr>
          <w:rFonts w:ascii="Times New Roman" w:hAnsi="Times New Roman" w:cs="Times New Roman"/>
          <w:sz w:val="24"/>
          <w:szCs w:val="24"/>
          <w:lang w:val="et-EE" w:eastAsia="et-EE"/>
        </w:rPr>
        <w:t>–7 tunnistatakse kehtetuks;</w:t>
      </w:r>
    </w:p>
    <w:p w14:paraId="02DA9CF3" w14:textId="17C3C0C4" w:rsidR="00F6541D" w:rsidRDefault="00F6541D" w:rsidP="00F87460">
      <w:pPr>
        <w:shd w:val="clear" w:color="auto" w:fill="FFFFFF" w:themeFill="background1"/>
        <w:rPr>
          <w:rFonts w:ascii="Times New Roman" w:hAnsi="Times New Roman" w:cs="Times New Roman"/>
          <w:sz w:val="24"/>
          <w:szCs w:val="24"/>
          <w:lang w:val="et-EE" w:eastAsia="et-EE"/>
        </w:rPr>
      </w:pPr>
    </w:p>
    <w:p w14:paraId="4BC6D24E" w14:textId="5D85F925" w:rsidR="00F6541D" w:rsidRDefault="003147E3" w:rsidP="00F87460">
      <w:pPr>
        <w:shd w:val="clear" w:color="auto" w:fill="FFFFFF" w:themeFill="background1"/>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t>32</w:t>
      </w:r>
      <w:r w:rsidR="008B0508" w:rsidRPr="008B0508">
        <w:rPr>
          <w:rFonts w:ascii="Times New Roman" w:hAnsi="Times New Roman" w:cs="Times New Roman"/>
          <w:b/>
          <w:bCs/>
          <w:sz w:val="24"/>
          <w:szCs w:val="24"/>
          <w:lang w:val="et-EE" w:eastAsia="et-EE"/>
        </w:rPr>
        <w:t>)</w:t>
      </w:r>
      <w:r w:rsidR="008B0508">
        <w:rPr>
          <w:rFonts w:ascii="Times New Roman" w:hAnsi="Times New Roman" w:cs="Times New Roman"/>
          <w:sz w:val="24"/>
          <w:szCs w:val="24"/>
          <w:lang w:val="et-EE" w:eastAsia="et-EE"/>
        </w:rPr>
        <w:t xml:space="preserve"> paragrahvi 15 lõige 3 muudetakse ja sõnastatakse järgmiselt:</w:t>
      </w:r>
    </w:p>
    <w:p w14:paraId="37BD0C59" w14:textId="7B4B2A83" w:rsidR="008B0508" w:rsidRPr="008B0508" w:rsidRDefault="008B0508" w:rsidP="00F87460">
      <w:pPr>
        <w:shd w:val="clear" w:color="auto" w:fill="FFFFFF" w:themeFill="background1"/>
        <w:rPr>
          <w:rFonts w:ascii="Times New Roman" w:hAnsi="Times New Roman" w:cs="Times New Roman"/>
          <w:sz w:val="24"/>
          <w:szCs w:val="24"/>
          <w:lang w:val="et-EE"/>
        </w:rPr>
      </w:pPr>
      <w:r>
        <w:rPr>
          <w:rFonts w:ascii="Times New Roman" w:hAnsi="Times New Roman" w:cs="Times New Roman"/>
          <w:sz w:val="24"/>
          <w:szCs w:val="24"/>
          <w:lang w:val="et-EE" w:eastAsia="et-EE"/>
        </w:rPr>
        <w:t xml:space="preserve">„(3) </w:t>
      </w:r>
      <w:bookmarkStart w:id="13" w:name="_Hlk168479342"/>
      <w:r>
        <w:rPr>
          <w:rFonts w:ascii="Times New Roman" w:hAnsi="Times New Roman" w:cs="Times New Roman"/>
          <w:sz w:val="24"/>
          <w:szCs w:val="24"/>
          <w:lang w:val="et-EE" w:eastAsia="et-EE"/>
        </w:rPr>
        <w:t>Abikaasa- ja registreeritud elukaaslase tasu kantakse üle abikaasa või registreeritud elukaaslase arvelduskontole iga kuu viimasel tööpäeval. Kui abikaasa- ja registreeritud elukaaslase tasu makstakse välja välisesinduse asukohariigi valuutas, kohaldatakse makse tegemisel § 6 lõikes 3 sätestatut</w:t>
      </w:r>
      <w:bookmarkEnd w:id="13"/>
      <w:r>
        <w:rPr>
          <w:rFonts w:ascii="Times New Roman" w:hAnsi="Times New Roman" w:cs="Times New Roman"/>
          <w:sz w:val="24"/>
          <w:szCs w:val="24"/>
          <w:lang w:val="et-EE" w:eastAsia="et-EE"/>
        </w:rPr>
        <w:t>.“;</w:t>
      </w:r>
    </w:p>
    <w:p w14:paraId="4B99056E" w14:textId="7305A29A" w:rsidR="003822DE" w:rsidRDefault="003822DE" w:rsidP="00AD0525">
      <w:pPr>
        <w:shd w:val="clear" w:color="auto" w:fill="FFFFFF"/>
        <w:rPr>
          <w:rFonts w:ascii="Times New Roman" w:hAnsi="Times New Roman" w:cs="Times New Roman"/>
          <w:sz w:val="24"/>
          <w:szCs w:val="24"/>
          <w:lang w:val="et-EE" w:eastAsia="et-EE"/>
        </w:rPr>
      </w:pPr>
    </w:p>
    <w:p w14:paraId="3A3BDF63" w14:textId="4D534517" w:rsidR="00081DE4" w:rsidRDefault="00B3278E" w:rsidP="00AD0525">
      <w:pPr>
        <w:shd w:val="clear" w:color="auto" w:fill="FFFFFF"/>
        <w:rPr>
          <w:rFonts w:ascii="Times New Roman" w:hAnsi="Times New Roman" w:cs="Times New Roman"/>
          <w:sz w:val="24"/>
          <w:szCs w:val="24"/>
          <w:lang w:val="et-EE" w:eastAsia="et-EE"/>
        </w:rPr>
      </w:pPr>
      <w:r>
        <w:rPr>
          <w:rFonts w:ascii="Times New Roman" w:hAnsi="Times New Roman" w:cs="Times New Roman"/>
          <w:b/>
          <w:bCs/>
          <w:sz w:val="24"/>
          <w:szCs w:val="24"/>
          <w:lang w:val="et-EE" w:eastAsia="et-EE"/>
        </w:rPr>
        <w:lastRenderedPageBreak/>
        <w:t>3</w:t>
      </w:r>
      <w:r w:rsidR="003147E3">
        <w:rPr>
          <w:rFonts w:ascii="Times New Roman" w:hAnsi="Times New Roman" w:cs="Times New Roman"/>
          <w:b/>
          <w:bCs/>
          <w:sz w:val="24"/>
          <w:szCs w:val="24"/>
          <w:lang w:val="et-EE" w:eastAsia="et-EE"/>
        </w:rPr>
        <w:t>3</w:t>
      </w:r>
      <w:r w:rsidR="006821CF" w:rsidRPr="006821CF">
        <w:rPr>
          <w:rFonts w:ascii="Times New Roman" w:hAnsi="Times New Roman" w:cs="Times New Roman"/>
          <w:b/>
          <w:bCs/>
          <w:sz w:val="24"/>
          <w:szCs w:val="24"/>
          <w:lang w:val="et-EE" w:eastAsia="et-EE"/>
        </w:rPr>
        <w:t>)</w:t>
      </w:r>
      <w:r w:rsidR="006821CF">
        <w:rPr>
          <w:rFonts w:ascii="Times New Roman" w:hAnsi="Times New Roman" w:cs="Times New Roman"/>
          <w:sz w:val="24"/>
          <w:szCs w:val="24"/>
          <w:lang w:val="et-EE" w:eastAsia="et-EE"/>
        </w:rPr>
        <w:t xml:space="preserve"> paragrahvi 1</w:t>
      </w:r>
      <w:r w:rsidR="00081DE4">
        <w:rPr>
          <w:rFonts w:ascii="Times New Roman" w:hAnsi="Times New Roman" w:cs="Times New Roman"/>
          <w:sz w:val="24"/>
          <w:szCs w:val="24"/>
          <w:lang w:val="et-EE" w:eastAsia="et-EE"/>
        </w:rPr>
        <w:t>5 l</w:t>
      </w:r>
      <w:r w:rsidR="006821CF">
        <w:rPr>
          <w:rFonts w:ascii="Times New Roman" w:hAnsi="Times New Roman" w:cs="Times New Roman"/>
          <w:sz w:val="24"/>
          <w:szCs w:val="24"/>
          <w:lang w:val="et-EE" w:eastAsia="et-EE"/>
        </w:rPr>
        <w:t>õige</w:t>
      </w:r>
      <w:r w:rsidR="00081DE4">
        <w:rPr>
          <w:rFonts w:ascii="Times New Roman" w:hAnsi="Times New Roman" w:cs="Times New Roman"/>
          <w:sz w:val="24"/>
          <w:szCs w:val="24"/>
          <w:lang w:val="et-EE" w:eastAsia="et-EE"/>
        </w:rPr>
        <w:t xml:space="preserve"> 5 tunnistatakse</w:t>
      </w:r>
      <w:r w:rsidR="006821CF">
        <w:rPr>
          <w:rFonts w:ascii="Times New Roman" w:hAnsi="Times New Roman" w:cs="Times New Roman"/>
          <w:sz w:val="24"/>
          <w:szCs w:val="24"/>
          <w:lang w:val="et-EE" w:eastAsia="et-EE"/>
        </w:rPr>
        <w:t xml:space="preserve"> </w:t>
      </w:r>
      <w:r w:rsidR="00081DE4">
        <w:rPr>
          <w:rFonts w:ascii="Times New Roman" w:hAnsi="Times New Roman" w:cs="Times New Roman"/>
          <w:sz w:val="24"/>
          <w:szCs w:val="24"/>
          <w:lang w:val="et-EE" w:eastAsia="et-EE"/>
        </w:rPr>
        <w:t>kehtetuks</w:t>
      </w:r>
      <w:r w:rsidR="006821CF">
        <w:rPr>
          <w:rFonts w:ascii="Times New Roman" w:hAnsi="Times New Roman" w:cs="Times New Roman"/>
          <w:sz w:val="24"/>
          <w:szCs w:val="24"/>
          <w:lang w:val="et-EE" w:eastAsia="et-EE"/>
        </w:rPr>
        <w:t>;</w:t>
      </w:r>
    </w:p>
    <w:p w14:paraId="41F77D91" w14:textId="14364533" w:rsidR="00A200DB" w:rsidRDefault="00A200DB" w:rsidP="00AD0525">
      <w:pPr>
        <w:shd w:val="clear" w:color="auto" w:fill="FFFFFF"/>
        <w:rPr>
          <w:rFonts w:ascii="Times New Roman" w:hAnsi="Times New Roman" w:cs="Times New Roman"/>
          <w:sz w:val="24"/>
          <w:szCs w:val="24"/>
          <w:lang w:val="et-EE" w:eastAsia="et-EE"/>
        </w:rPr>
      </w:pPr>
    </w:p>
    <w:p w14:paraId="5F4F1A91" w14:textId="70FFE855" w:rsidR="007535CB" w:rsidRDefault="00B3278E" w:rsidP="00DA4A85">
      <w:pPr>
        <w:rPr>
          <w:rFonts w:ascii="Times New Roman" w:hAnsi="Times New Roman" w:cs="Times New Roman"/>
          <w:noProof/>
          <w:sz w:val="24"/>
          <w:szCs w:val="24"/>
          <w:lang w:val="et-EE" w:eastAsia="et-EE"/>
        </w:rPr>
      </w:pPr>
      <w:r>
        <w:rPr>
          <w:rFonts w:ascii="Times New Roman" w:hAnsi="Times New Roman" w:cs="Times New Roman"/>
          <w:b/>
          <w:noProof/>
          <w:sz w:val="24"/>
          <w:szCs w:val="24"/>
          <w:lang w:val="et-EE" w:eastAsia="et-EE"/>
        </w:rPr>
        <w:t>3</w:t>
      </w:r>
      <w:r w:rsidR="003147E3">
        <w:rPr>
          <w:rFonts w:ascii="Times New Roman" w:hAnsi="Times New Roman" w:cs="Times New Roman"/>
          <w:b/>
          <w:noProof/>
          <w:sz w:val="24"/>
          <w:szCs w:val="24"/>
          <w:lang w:val="et-EE" w:eastAsia="et-EE"/>
        </w:rPr>
        <w:t>4</w:t>
      </w:r>
      <w:r w:rsidR="00DA4A85" w:rsidRPr="001718AB">
        <w:rPr>
          <w:rFonts w:ascii="Times New Roman" w:hAnsi="Times New Roman" w:cs="Times New Roman"/>
          <w:b/>
          <w:noProof/>
          <w:sz w:val="24"/>
          <w:szCs w:val="24"/>
          <w:lang w:val="et-EE" w:eastAsia="et-EE"/>
        </w:rPr>
        <w:t>)</w:t>
      </w:r>
      <w:r w:rsidR="00DA4A85" w:rsidRPr="001718AB">
        <w:rPr>
          <w:rFonts w:ascii="Times New Roman" w:hAnsi="Times New Roman" w:cs="Times New Roman"/>
          <w:noProof/>
          <w:sz w:val="24"/>
          <w:szCs w:val="24"/>
          <w:lang w:val="et-EE" w:eastAsia="et-EE"/>
        </w:rPr>
        <w:t xml:space="preserve"> </w:t>
      </w:r>
      <w:r w:rsidR="007535CB">
        <w:rPr>
          <w:rFonts w:ascii="Times New Roman" w:hAnsi="Times New Roman" w:cs="Times New Roman"/>
          <w:noProof/>
          <w:sz w:val="24"/>
          <w:szCs w:val="24"/>
          <w:lang w:val="et-EE" w:eastAsia="et-EE"/>
        </w:rPr>
        <w:t>paragrahvi 16 lõiked 3–6 muudetakse ja sõnastatakse järgmiselt:</w:t>
      </w:r>
    </w:p>
    <w:p w14:paraId="30F8C85A" w14:textId="239E2EDC" w:rsidR="001A6C31" w:rsidRPr="001A6C31" w:rsidRDefault="007535CB" w:rsidP="001A6C31">
      <w:pPr>
        <w:rPr>
          <w:rFonts w:ascii="Times New Roman" w:hAnsi="Times New Roman" w:cs="Times New Roman"/>
          <w:sz w:val="24"/>
          <w:szCs w:val="24"/>
          <w:lang w:val="et-EE"/>
        </w:rPr>
      </w:pPr>
      <w:bookmarkStart w:id="14" w:name="_Hlk168479387"/>
      <w:r>
        <w:rPr>
          <w:rFonts w:ascii="Times New Roman" w:hAnsi="Times New Roman" w:cs="Times New Roman"/>
          <w:noProof/>
          <w:sz w:val="24"/>
          <w:szCs w:val="24"/>
          <w:lang w:val="et-EE" w:eastAsia="et-EE"/>
        </w:rPr>
        <w:t>„</w:t>
      </w:r>
      <w:r w:rsidR="001A6C31" w:rsidRPr="001A6C31">
        <w:rPr>
          <w:rFonts w:ascii="Times New Roman" w:hAnsi="Times New Roman" w:cs="Times New Roman"/>
          <w:sz w:val="24"/>
          <w:szCs w:val="24"/>
          <w:lang w:val="et-EE"/>
        </w:rPr>
        <w:t>(3) Teenistuja isikliku vara vedamisel kaetakse kuni 21 m</w:t>
      </w:r>
      <w:r w:rsidR="001A6C31" w:rsidRPr="001A6C31">
        <w:rPr>
          <w:rFonts w:ascii="Times New Roman" w:hAnsi="Times New Roman" w:cs="Times New Roman"/>
          <w:sz w:val="24"/>
          <w:szCs w:val="24"/>
          <w:vertAlign w:val="superscript"/>
          <w:lang w:val="et-EE"/>
        </w:rPr>
        <w:t>3</w:t>
      </w:r>
      <w:r w:rsidR="001A6C31" w:rsidRPr="001A6C31">
        <w:rPr>
          <w:rFonts w:ascii="Times New Roman" w:hAnsi="Times New Roman" w:cs="Times New Roman"/>
          <w:sz w:val="24"/>
          <w:szCs w:val="24"/>
          <w:lang w:val="et-EE"/>
        </w:rPr>
        <w:t xml:space="preserve"> vara veo kulud. Kui teenistujaga on kaasas rohkem kui kolm perekonnaliiget, kaetakse kuni 26 m</w:t>
      </w:r>
      <w:r w:rsidR="001A6C31" w:rsidRPr="001A6C31">
        <w:rPr>
          <w:rFonts w:ascii="Times New Roman" w:hAnsi="Times New Roman" w:cs="Times New Roman"/>
          <w:sz w:val="24"/>
          <w:szCs w:val="24"/>
          <w:vertAlign w:val="superscript"/>
          <w:lang w:val="et-EE"/>
        </w:rPr>
        <w:t>3</w:t>
      </w:r>
      <w:r w:rsidR="001A6C31" w:rsidRPr="001A6C31">
        <w:rPr>
          <w:rFonts w:ascii="Times New Roman" w:hAnsi="Times New Roman" w:cs="Times New Roman"/>
          <w:sz w:val="24"/>
          <w:szCs w:val="24"/>
          <w:lang w:val="et-EE"/>
        </w:rPr>
        <w:t xml:space="preserve"> vara veo kulud. Kulude hüvitamise ulatus otsustatakse enne kolimist </w:t>
      </w:r>
      <w:r w:rsidR="00582D5F">
        <w:rPr>
          <w:rFonts w:ascii="Times New Roman" w:hAnsi="Times New Roman" w:cs="Times New Roman"/>
          <w:sz w:val="24"/>
          <w:szCs w:val="24"/>
          <w:lang w:val="et-EE"/>
        </w:rPr>
        <w:t>ja</w:t>
      </w:r>
      <w:r w:rsidR="00582D5F" w:rsidRPr="001A6C31">
        <w:rPr>
          <w:rFonts w:ascii="Times New Roman" w:hAnsi="Times New Roman" w:cs="Times New Roman"/>
          <w:sz w:val="24"/>
          <w:szCs w:val="24"/>
          <w:lang w:val="et-EE"/>
        </w:rPr>
        <w:t xml:space="preserve"> </w:t>
      </w:r>
      <w:r w:rsidR="001A6C31" w:rsidRPr="001A6C31">
        <w:rPr>
          <w:rFonts w:ascii="Times New Roman" w:hAnsi="Times New Roman" w:cs="Times New Roman"/>
          <w:sz w:val="24"/>
          <w:szCs w:val="24"/>
          <w:lang w:val="et-EE"/>
        </w:rPr>
        <w:t>kulud hüvitatakse esitatud arvete alusel.</w:t>
      </w:r>
    </w:p>
    <w:p w14:paraId="532AEC40" w14:textId="77777777" w:rsidR="001A6C31" w:rsidRPr="001A6C31" w:rsidRDefault="001A6C31" w:rsidP="001A6C31">
      <w:pPr>
        <w:rPr>
          <w:rFonts w:ascii="Times New Roman" w:hAnsi="Times New Roman" w:cs="Times New Roman"/>
          <w:sz w:val="24"/>
          <w:szCs w:val="24"/>
          <w:lang w:val="et-EE"/>
        </w:rPr>
      </w:pPr>
    </w:p>
    <w:p w14:paraId="267BCD84" w14:textId="7F015482" w:rsidR="000D141E" w:rsidRDefault="001A6C31" w:rsidP="001A6C31">
      <w:pPr>
        <w:rPr>
          <w:rFonts w:ascii="Times New Roman" w:hAnsi="Times New Roman" w:cs="Times New Roman"/>
          <w:sz w:val="24"/>
          <w:szCs w:val="24"/>
          <w:lang w:val="et-EE"/>
        </w:rPr>
      </w:pPr>
      <w:r w:rsidRPr="001A6C31">
        <w:rPr>
          <w:rFonts w:ascii="Times New Roman" w:hAnsi="Times New Roman" w:cs="Times New Roman"/>
          <w:sz w:val="24"/>
          <w:szCs w:val="24"/>
          <w:lang w:val="et-EE"/>
        </w:rPr>
        <w:t>(4) Kui teenistujal on põhjendatud vajadus võtta isiklikku vara kaasa lõikes 3 nimetatust suuremas mahus või võtta kaasa vara, mille transport nõuab erikäsitlust, esitab ta Välisministeeriumile või lähetajaministeeriumile otsustamiseks sellekohase põhjendatud taotluse.</w:t>
      </w:r>
    </w:p>
    <w:p w14:paraId="5A9B9E1E" w14:textId="77777777" w:rsidR="001A6C31" w:rsidRPr="001A6C31" w:rsidRDefault="001A6C31" w:rsidP="001A6C31">
      <w:pPr>
        <w:rPr>
          <w:rFonts w:ascii="Times New Roman" w:hAnsi="Times New Roman" w:cs="Times New Roman"/>
          <w:sz w:val="24"/>
          <w:szCs w:val="24"/>
          <w:lang w:val="et-EE"/>
        </w:rPr>
      </w:pPr>
    </w:p>
    <w:p w14:paraId="1F0DCACE" w14:textId="7B6FAD19" w:rsidR="001A6C31" w:rsidRPr="001A6C31" w:rsidRDefault="001A6C31" w:rsidP="001A6C31">
      <w:pPr>
        <w:rPr>
          <w:rFonts w:ascii="Times New Roman" w:hAnsi="Times New Roman" w:cs="Times New Roman"/>
          <w:sz w:val="24"/>
          <w:szCs w:val="24"/>
          <w:lang w:val="et-EE"/>
        </w:rPr>
      </w:pPr>
      <w:r w:rsidRPr="001A6C31">
        <w:rPr>
          <w:rFonts w:ascii="Times New Roman" w:hAnsi="Times New Roman" w:cs="Times New Roman"/>
          <w:sz w:val="24"/>
          <w:szCs w:val="24"/>
          <w:lang w:val="et-EE"/>
        </w:rPr>
        <w:t>(5) Välisministeerium või lähetajaministeerium kindlustab teenistuja isikliku vara selle vedamisel vastavalt vara tegelikule väärtusele, kuid mitte rohkem kui 3</w:t>
      </w:r>
      <w:r w:rsidR="005A0069">
        <w:rPr>
          <w:rFonts w:ascii="Times New Roman" w:hAnsi="Times New Roman" w:cs="Times New Roman"/>
          <w:sz w:val="24"/>
          <w:szCs w:val="24"/>
          <w:lang w:val="et-EE"/>
        </w:rPr>
        <w:t>5</w:t>
      </w:r>
      <w:r w:rsidRPr="001A6C31">
        <w:rPr>
          <w:rFonts w:ascii="Times New Roman" w:hAnsi="Times New Roman" w:cs="Times New Roman"/>
          <w:sz w:val="24"/>
          <w:szCs w:val="24"/>
          <w:lang w:val="et-EE"/>
        </w:rPr>
        <w:t xml:space="preserve"> </w:t>
      </w:r>
      <w:r w:rsidR="005A0069">
        <w:rPr>
          <w:rFonts w:ascii="Times New Roman" w:hAnsi="Times New Roman" w:cs="Times New Roman"/>
          <w:sz w:val="24"/>
          <w:szCs w:val="24"/>
          <w:lang w:val="et-EE"/>
        </w:rPr>
        <w:t>000</w:t>
      </w:r>
      <w:r w:rsidRPr="001A6C31">
        <w:rPr>
          <w:rFonts w:ascii="Times New Roman" w:hAnsi="Times New Roman" w:cs="Times New Roman"/>
          <w:sz w:val="24"/>
          <w:szCs w:val="24"/>
          <w:lang w:val="et-EE"/>
        </w:rPr>
        <w:t xml:space="preserve"> euro väärtuses. Erandjuhul võib otsustada eriti väärtusliku isikliku vara kindlustada suuremas väärtuses.</w:t>
      </w:r>
    </w:p>
    <w:p w14:paraId="6F29F582" w14:textId="77777777" w:rsidR="001A6C31" w:rsidRPr="001A6C31" w:rsidRDefault="001A6C31" w:rsidP="001A6C31">
      <w:pPr>
        <w:rPr>
          <w:rFonts w:ascii="Times New Roman" w:hAnsi="Times New Roman" w:cs="Times New Roman"/>
          <w:sz w:val="24"/>
          <w:szCs w:val="24"/>
          <w:lang w:val="et-EE"/>
        </w:rPr>
      </w:pPr>
    </w:p>
    <w:p w14:paraId="28D78442" w14:textId="456D51A2" w:rsidR="007535CB" w:rsidRPr="001A6C31" w:rsidRDefault="001A6C31" w:rsidP="001A6C31">
      <w:pPr>
        <w:rPr>
          <w:rFonts w:ascii="Times New Roman" w:hAnsi="Times New Roman" w:cs="Times New Roman"/>
          <w:noProof/>
          <w:sz w:val="24"/>
          <w:szCs w:val="24"/>
          <w:lang w:val="et-EE" w:eastAsia="et-EE"/>
        </w:rPr>
      </w:pPr>
      <w:r w:rsidRPr="001A6C31">
        <w:rPr>
          <w:rFonts w:ascii="Times New Roman" w:hAnsi="Times New Roman" w:cs="Times New Roman"/>
          <w:sz w:val="24"/>
          <w:szCs w:val="24"/>
          <w:lang w:val="et-EE"/>
        </w:rPr>
        <w:t xml:space="preserve">(6) Kui isiklik vara ei jõua lähetuskohta või tagasi Eestisse mõistliku aja jooksul pärast või enne teenistuja kohalejõudmist, hüvitatakse </w:t>
      </w:r>
      <w:r w:rsidR="00CE1334">
        <w:rPr>
          <w:rFonts w:ascii="Times New Roman" w:hAnsi="Times New Roman" w:cs="Times New Roman"/>
          <w:sz w:val="24"/>
          <w:szCs w:val="24"/>
          <w:lang w:val="et-EE"/>
        </w:rPr>
        <w:t xml:space="preserve">vastavalt </w:t>
      </w:r>
      <w:r w:rsidRPr="001A6C31">
        <w:rPr>
          <w:rFonts w:ascii="Times New Roman" w:hAnsi="Times New Roman" w:cs="Times New Roman"/>
          <w:sz w:val="24"/>
          <w:szCs w:val="24"/>
          <w:lang w:val="et-EE"/>
        </w:rPr>
        <w:t>eelneval</w:t>
      </w:r>
      <w:r w:rsidR="00CE1334">
        <w:rPr>
          <w:rFonts w:ascii="Times New Roman" w:hAnsi="Times New Roman" w:cs="Times New Roman"/>
          <w:sz w:val="24"/>
          <w:szCs w:val="24"/>
          <w:lang w:val="et-EE"/>
        </w:rPr>
        <w:t>t esitatud taotluse alusel otsustatule</w:t>
      </w:r>
      <w:r w:rsidR="00582D5F">
        <w:rPr>
          <w:rFonts w:ascii="Times New Roman" w:hAnsi="Times New Roman" w:cs="Times New Roman"/>
          <w:sz w:val="24"/>
          <w:szCs w:val="24"/>
          <w:lang w:val="et-EE"/>
        </w:rPr>
        <w:t xml:space="preserve"> </w:t>
      </w:r>
      <w:r w:rsidRPr="001A6C31">
        <w:rPr>
          <w:rFonts w:ascii="Times New Roman" w:hAnsi="Times New Roman" w:cs="Times New Roman"/>
          <w:sz w:val="24"/>
          <w:szCs w:val="24"/>
          <w:lang w:val="et-EE"/>
        </w:rPr>
        <w:t>riietus- ja muude esmatarbeesemete vedu lennukis ülekaalulise pagasina.</w:t>
      </w:r>
      <w:r>
        <w:rPr>
          <w:rFonts w:ascii="Times New Roman" w:hAnsi="Times New Roman" w:cs="Times New Roman"/>
          <w:sz w:val="24"/>
          <w:szCs w:val="24"/>
          <w:lang w:val="et-EE"/>
        </w:rPr>
        <w:t>“;</w:t>
      </w:r>
    </w:p>
    <w:bookmarkEnd w:id="14"/>
    <w:p w14:paraId="3B65B712" w14:textId="78284FF0" w:rsidR="007535CB" w:rsidRDefault="007535CB" w:rsidP="00DA4A85">
      <w:pPr>
        <w:rPr>
          <w:rFonts w:ascii="Times New Roman" w:hAnsi="Times New Roman" w:cs="Times New Roman"/>
          <w:noProof/>
          <w:sz w:val="24"/>
          <w:szCs w:val="24"/>
          <w:lang w:val="et-EE" w:eastAsia="et-EE"/>
        </w:rPr>
      </w:pPr>
    </w:p>
    <w:p w14:paraId="3D8FB21C" w14:textId="013A8D66" w:rsidR="007929D1" w:rsidRPr="00DF7291" w:rsidRDefault="007929D1" w:rsidP="00DA4A85">
      <w:pPr>
        <w:rPr>
          <w:rFonts w:ascii="Times New Roman" w:hAnsi="Times New Roman" w:cs="Times New Roman"/>
          <w:noProof/>
          <w:sz w:val="24"/>
          <w:szCs w:val="24"/>
          <w:lang w:val="et-EE" w:eastAsia="et-EE"/>
        </w:rPr>
      </w:pPr>
      <w:r w:rsidRPr="00DF7291">
        <w:rPr>
          <w:rFonts w:ascii="Times New Roman" w:hAnsi="Times New Roman" w:cs="Times New Roman"/>
          <w:b/>
          <w:bCs/>
          <w:noProof/>
          <w:sz w:val="24"/>
          <w:szCs w:val="24"/>
          <w:lang w:val="et-EE" w:eastAsia="et-EE"/>
        </w:rPr>
        <w:t>3</w:t>
      </w:r>
      <w:r w:rsidR="003147E3">
        <w:rPr>
          <w:rFonts w:ascii="Times New Roman" w:hAnsi="Times New Roman" w:cs="Times New Roman"/>
          <w:b/>
          <w:bCs/>
          <w:noProof/>
          <w:sz w:val="24"/>
          <w:szCs w:val="24"/>
          <w:lang w:val="et-EE" w:eastAsia="et-EE"/>
        </w:rPr>
        <w:t>5</w:t>
      </w:r>
      <w:r w:rsidRPr="00DF7291">
        <w:rPr>
          <w:rFonts w:ascii="Times New Roman" w:hAnsi="Times New Roman" w:cs="Times New Roman"/>
          <w:b/>
          <w:bCs/>
          <w:noProof/>
          <w:sz w:val="24"/>
          <w:szCs w:val="24"/>
          <w:lang w:val="et-EE" w:eastAsia="et-EE"/>
        </w:rPr>
        <w:t>)</w:t>
      </w:r>
      <w:r w:rsidRPr="00DF7291">
        <w:rPr>
          <w:rFonts w:ascii="Times New Roman" w:hAnsi="Times New Roman" w:cs="Times New Roman"/>
          <w:noProof/>
          <w:sz w:val="24"/>
          <w:szCs w:val="24"/>
          <w:lang w:val="et-EE" w:eastAsia="et-EE"/>
        </w:rPr>
        <w:t xml:space="preserve"> paragrahvi 16 täiendatakse lõikega 7 järgmises sõnastuses:</w:t>
      </w:r>
    </w:p>
    <w:p w14:paraId="48D82364" w14:textId="002E8A7F" w:rsidR="007929D1" w:rsidRPr="000F24ED" w:rsidRDefault="007929D1" w:rsidP="00DA4A85">
      <w:pPr>
        <w:rPr>
          <w:rFonts w:ascii="Times New Roman" w:hAnsi="Times New Roman" w:cs="Times New Roman"/>
          <w:noProof/>
          <w:sz w:val="24"/>
          <w:szCs w:val="24"/>
          <w:lang w:val="et-EE" w:eastAsia="et-EE"/>
        </w:rPr>
      </w:pPr>
      <w:r w:rsidRPr="00DF7291">
        <w:rPr>
          <w:rFonts w:ascii="Times New Roman" w:hAnsi="Times New Roman" w:cs="Times New Roman"/>
          <w:noProof/>
          <w:sz w:val="24"/>
          <w:szCs w:val="24"/>
          <w:lang w:val="et-EE" w:eastAsia="et-EE"/>
        </w:rPr>
        <w:t xml:space="preserve">„(7) </w:t>
      </w:r>
      <w:r w:rsidRPr="00DF7291">
        <w:rPr>
          <w:rFonts w:ascii="Times New Roman" w:hAnsi="Times New Roman" w:cs="Times New Roman"/>
          <w:noProof/>
          <w:sz w:val="24"/>
          <w:szCs w:val="24"/>
          <w:lang w:val="et-EE"/>
        </w:rPr>
        <w:t>Kui teenistuja ja kaasasoleva abikaasa või registreeritud elukaaslase abielu lahutatakse või kooseluleping lõpetatakse välislähetuse jooksul, hüvitatakse</w:t>
      </w:r>
      <w:r w:rsidR="000F24ED" w:rsidRPr="00DF7291">
        <w:rPr>
          <w:rFonts w:ascii="Times New Roman" w:hAnsi="Times New Roman" w:cs="Times New Roman"/>
          <w:noProof/>
          <w:sz w:val="24"/>
          <w:szCs w:val="24"/>
          <w:lang w:val="et-EE"/>
        </w:rPr>
        <w:t xml:space="preserve"> </w:t>
      </w:r>
      <w:r w:rsidRPr="00DF7291">
        <w:rPr>
          <w:rFonts w:ascii="Times New Roman" w:hAnsi="Times New Roman" w:cs="Times New Roman"/>
          <w:noProof/>
          <w:sz w:val="24"/>
          <w:szCs w:val="24"/>
          <w:lang w:val="et-EE"/>
        </w:rPr>
        <w:t xml:space="preserve">endise abikaasa või registreeritud elukaaslase </w:t>
      </w:r>
      <w:r w:rsidR="000F24ED" w:rsidRPr="00DF7291">
        <w:rPr>
          <w:rFonts w:ascii="Times New Roman" w:hAnsi="Times New Roman" w:cs="Times New Roman"/>
          <w:noProof/>
          <w:sz w:val="24"/>
          <w:szCs w:val="24"/>
          <w:lang w:val="et-EE"/>
        </w:rPr>
        <w:t>isikliku vara veo kulud tema elukohariiki, arvestades käesolevas paragrahvis sätestatud tingimusi.“;</w:t>
      </w:r>
    </w:p>
    <w:p w14:paraId="2F6383DF" w14:textId="77777777" w:rsidR="007929D1" w:rsidRDefault="007929D1" w:rsidP="00DA4A85">
      <w:pPr>
        <w:rPr>
          <w:rFonts w:ascii="Times New Roman" w:hAnsi="Times New Roman" w:cs="Times New Roman"/>
          <w:noProof/>
          <w:sz w:val="24"/>
          <w:szCs w:val="24"/>
          <w:lang w:val="et-EE" w:eastAsia="et-EE"/>
        </w:rPr>
      </w:pPr>
    </w:p>
    <w:p w14:paraId="6B1CF1EF" w14:textId="7CC316BC" w:rsidR="00654DB9" w:rsidRDefault="006821CF" w:rsidP="00597F63">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3</w:t>
      </w:r>
      <w:r w:rsidR="003147E3">
        <w:rPr>
          <w:rFonts w:ascii="Times New Roman" w:hAnsi="Times New Roman" w:cs="Times New Roman"/>
          <w:b/>
          <w:bCs/>
          <w:noProof/>
          <w:sz w:val="24"/>
          <w:szCs w:val="24"/>
          <w:lang w:val="et-EE"/>
        </w:rPr>
        <w:t>6</w:t>
      </w:r>
      <w:r w:rsidR="00654DB9" w:rsidRPr="00EA55B6">
        <w:rPr>
          <w:rFonts w:ascii="Times New Roman" w:hAnsi="Times New Roman" w:cs="Times New Roman"/>
          <w:b/>
          <w:bCs/>
          <w:noProof/>
          <w:sz w:val="24"/>
          <w:szCs w:val="24"/>
          <w:lang w:val="et-EE"/>
        </w:rPr>
        <w:t>)</w:t>
      </w:r>
      <w:r w:rsidR="00654DB9">
        <w:rPr>
          <w:rFonts w:ascii="Times New Roman" w:hAnsi="Times New Roman" w:cs="Times New Roman"/>
          <w:noProof/>
          <w:sz w:val="24"/>
          <w:szCs w:val="24"/>
          <w:lang w:val="et-EE"/>
        </w:rPr>
        <w:t xml:space="preserve"> </w:t>
      </w:r>
      <w:r w:rsidR="00EA55B6">
        <w:rPr>
          <w:rFonts w:ascii="Times New Roman" w:hAnsi="Times New Roman" w:cs="Times New Roman"/>
          <w:noProof/>
          <w:sz w:val="24"/>
          <w:szCs w:val="24"/>
          <w:lang w:val="et-EE"/>
        </w:rPr>
        <w:t>paragrahvi 17</w:t>
      </w:r>
      <w:r w:rsidR="00383DFA">
        <w:rPr>
          <w:rFonts w:ascii="Times New Roman" w:hAnsi="Times New Roman" w:cs="Times New Roman"/>
          <w:noProof/>
          <w:sz w:val="24"/>
          <w:szCs w:val="24"/>
          <w:lang w:val="et-EE"/>
        </w:rPr>
        <w:t xml:space="preserve"> lõige 1 muudetakse ja sõnastatakse järgmiselt:</w:t>
      </w:r>
    </w:p>
    <w:p w14:paraId="6A379D87" w14:textId="144D1EFE" w:rsidR="00383DFA" w:rsidRPr="00383DFA" w:rsidRDefault="00383DFA" w:rsidP="00383DFA">
      <w:pPr>
        <w:jc w:val="left"/>
        <w:rPr>
          <w:rFonts w:ascii="Times New Roman" w:hAnsi="Times New Roman" w:cs="Times New Roman"/>
          <w:sz w:val="24"/>
          <w:szCs w:val="24"/>
          <w:lang w:val="et-EE"/>
        </w:rPr>
      </w:pPr>
      <w:bookmarkStart w:id="15" w:name="_Hlk168479455"/>
      <w:bookmarkStart w:id="16" w:name="_Hlk167890530"/>
      <w:r>
        <w:rPr>
          <w:rFonts w:ascii="Times New Roman" w:hAnsi="Times New Roman" w:cs="Times New Roman"/>
          <w:sz w:val="24"/>
          <w:szCs w:val="24"/>
          <w:lang w:val="et-EE"/>
        </w:rPr>
        <w:t>„</w:t>
      </w:r>
      <w:r w:rsidRPr="00383DFA">
        <w:rPr>
          <w:rFonts w:ascii="Times New Roman" w:hAnsi="Times New Roman" w:cs="Times New Roman"/>
          <w:sz w:val="24"/>
          <w:szCs w:val="24"/>
          <w:lang w:val="et-EE"/>
        </w:rPr>
        <w:t xml:space="preserve">(1) Teenistujale hüvitatakse järgmised asukohariigis asuva </w:t>
      </w:r>
      <w:r w:rsidR="005010C9">
        <w:rPr>
          <w:rFonts w:ascii="Times New Roman" w:hAnsi="Times New Roman" w:cs="Times New Roman"/>
          <w:sz w:val="24"/>
          <w:szCs w:val="24"/>
          <w:lang w:val="et-EE"/>
        </w:rPr>
        <w:t xml:space="preserve">residentsi või </w:t>
      </w:r>
      <w:r w:rsidRPr="00383DFA">
        <w:rPr>
          <w:rFonts w:ascii="Times New Roman" w:hAnsi="Times New Roman" w:cs="Times New Roman"/>
          <w:sz w:val="24"/>
          <w:szCs w:val="24"/>
          <w:lang w:val="et-EE"/>
        </w:rPr>
        <w:t>eluruumi üürimise, sisustamise ja kasutamisega kaasnevad kulud:</w:t>
      </w:r>
    </w:p>
    <w:p w14:paraId="72A33029" w14:textId="02B9F0DB" w:rsidR="00383DFA" w:rsidRPr="00383DFA" w:rsidRDefault="00383DFA" w:rsidP="00383DFA">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1) residentsi</w:t>
      </w:r>
      <w:r w:rsidR="005010C9">
        <w:rPr>
          <w:rFonts w:ascii="Times New Roman" w:hAnsi="Times New Roman" w:cs="Times New Roman"/>
          <w:sz w:val="24"/>
          <w:szCs w:val="24"/>
          <w:lang w:val="et-EE"/>
        </w:rPr>
        <w:t xml:space="preserve"> või eluruumi</w:t>
      </w:r>
      <w:r w:rsidRPr="00383DFA">
        <w:rPr>
          <w:rFonts w:ascii="Times New Roman" w:hAnsi="Times New Roman" w:cs="Times New Roman"/>
          <w:sz w:val="24"/>
          <w:szCs w:val="24"/>
          <w:lang w:val="et-EE"/>
        </w:rPr>
        <w:t xml:space="preserve"> üürilepingu sõlmimise, muutmise, pikendamise ja lõpetamisega kaasnevad kulud, sealhulgas üüritagatis;</w:t>
      </w:r>
    </w:p>
    <w:p w14:paraId="2CD171BD" w14:textId="2896C0FC" w:rsidR="000D141E" w:rsidRDefault="00383DFA" w:rsidP="00383DFA">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2) „</w:t>
      </w:r>
      <w:proofErr w:type="spellStart"/>
      <w:r w:rsidRPr="00383DFA">
        <w:rPr>
          <w:rFonts w:ascii="Times New Roman" w:hAnsi="Times New Roman" w:cs="Times New Roman"/>
          <w:sz w:val="24"/>
          <w:szCs w:val="24"/>
          <w:lang w:val="et-EE"/>
        </w:rPr>
        <w:t>Välisteenistuse</w:t>
      </w:r>
      <w:proofErr w:type="spellEnd"/>
      <w:r w:rsidRPr="00383DFA">
        <w:rPr>
          <w:rFonts w:ascii="Times New Roman" w:hAnsi="Times New Roman" w:cs="Times New Roman"/>
          <w:sz w:val="24"/>
          <w:szCs w:val="24"/>
          <w:lang w:val="et-EE"/>
        </w:rPr>
        <w:t xml:space="preserve"> seaduse“ § 64 alusel välisministri määrusega kehtestatud tingimustele vastava </w:t>
      </w:r>
      <w:r w:rsidR="00F968B9">
        <w:rPr>
          <w:rFonts w:ascii="Times New Roman" w:hAnsi="Times New Roman" w:cs="Times New Roman"/>
          <w:sz w:val="24"/>
          <w:szCs w:val="24"/>
          <w:lang w:val="et-EE"/>
        </w:rPr>
        <w:t xml:space="preserve">residentsi või </w:t>
      </w:r>
      <w:r w:rsidRPr="00383DFA">
        <w:rPr>
          <w:rFonts w:ascii="Times New Roman" w:hAnsi="Times New Roman" w:cs="Times New Roman"/>
          <w:sz w:val="24"/>
          <w:szCs w:val="24"/>
          <w:lang w:val="et-EE"/>
        </w:rPr>
        <w:t>eluruumi üür;</w:t>
      </w:r>
    </w:p>
    <w:p w14:paraId="15B1CACB" w14:textId="261AEBB8" w:rsidR="00383DFA" w:rsidRPr="00383DFA" w:rsidRDefault="00383DFA" w:rsidP="00383DFA">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3) pliidi, külmiku, pesumasina,</w:t>
      </w:r>
      <w:r w:rsidR="00B736D7">
        <w:rPr>
          <w:rFonts w:ascii="Times New Roman" w:hAnsi="Times New Roman" w:cs="Times New Roman"/>
          <w:sz w:val="24"/>
          <w:szCs w:val="24"/>
          <w:lang w:val="et-EE"/>
        </w:rPr>
        <w:t xml:space="preserve"> pesukuivati,</w:t>
      </w:r>
      <w:r w:rsidRPr="00383DFA">
        <w:rPr>
          <w:rFonts w:ascii="Times New Roman" w:hAnsi="Times New Roman" w:cs="Times New Roman"/>
          <w:sz w:val="24"/>
          <w:szCs w:val="24"/>
          <w:lang w:val="et-EE"/>
        </w:rPr>
        <w:t xml:space="preserve"> nõudepesumasina ja kliimaseadme paigaldamise </w:t>
      </w:r>
      <w:r w:rsidR="00C8724B">
        <w:rPr>
          <w:rFonts w:ascii="Times New Roman" w:hAnsi="Times New Roman" w:cs="Times New Roman"/>
          <w:sz w:val="24"/>
          <w:szCs w:val="24"/>
          <w:lang w:val="et-EE"/>
        </w:rPr>
        <w:t>ning</w:t>
      </w:r>
      <w:r w:rsidRPr="00383DFA">
        <w:rPr>
          <w:rFonts w:ascii="Times New Roman" w:hAnsi="Times New Roman" w:cs="Times New Roman"/>
          <w:sz w:val="24"/>
          <w:szCs w:val="24"/>
          <w:lang w:val="et-EE"/>
        </w:rPr>
        <w:t xml:space="preserve"> sead</w:t>
      </w:r>
      <w:r w:rsidR="00795B6B">
        <w:rPr>
          <w:rFonts w:ascii="Times New Roman" w:hAnsi="Times New Roman" w:cs="Times New Roman"/>
          <w:sz w:val="24"/>
          <w:szCs w:val="24"/>
          <w:lang w:val="et-EE"/>
        </w:rPr>
        <w:t>ista</w:t>
      </w:r>
      <w:r w:rsidRPr="00383DFA">
        <w:rPr>
          <w:rFonts w:ascii="Times New Roman" w:hAnsi="Times New Roman" w:cs="Times New Roman"/>
          <w:sz w:val="24"/>
          <w:szCs w:val="24"/>
          <w:lang w:val="et-EE"/>
        </w:rPr>
        <w:t>mise kulud;</w:t>
      </w:r>
    </w:p>
    <w:p w14:paraId="60BD924E" w14:textId="77777777" w:rsidR="00383DFA" w:rsidRPr="00383DFA" w:rsidRDefault="00383DFA" w:rsidP="00383DFA">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4) kommunaalkulud (küte, vesi, kanalisatsioon, prügivedu, hoone halduskulud);</w:t>
      </w:r>
    </w:p>
    <w:p w14:paraId="63A29BE4" w14:textId="581AACEC" w:rsidR="00383DFA" w:rsidRPr="00383DFA" w:rsidRDefault="00383DFA" w:rsidP="00383DFA">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 xml:space="preserve">5) gaasikulud 100% ulatuses, kui gaasi kasutatakse ainult </w:t>
      </w:r>
      <w:r w:rsidR="005010C9">
        <w:rPr>
          <w:rFonts w:ascii="Times New Roman" w:hAnsi="Times New Roman" w:cs="Times New Roman"/>
          <w:sz w:val="24"/>
          <w:szCs w:val="24"/>
          <w:lang w:val="et-EE"/>
        </w:rPr>
        <w:t xml:space="preserve">residentsi või </w:t>
      </w:r>
      <w:r w:rsidRPr="00383DFA">
        <w:rPr>
          <w:rFonts w:ascii="Times New Roman" w:hAnsi="Times New Roman" w:cs="Times New Roman"/>
          <w:sz w:val="24"/>
          <w:szCs w:val="24"/>
          <w:lang w:val="et-EE"/>
        </w:rPr>
        <w:t xml:space="preserve">eluruumi kütmiseks või vee soojendamiseks; kui peale kütmise </w:t>
      </w:r>
      <w:r w:rsidR="009E0CC5">
        <w:rPr>
          <w:rFonts w:ascii="Times New Roman" w:hAnsi="Times New Roman" w:cs="Times New Roman"/>
          <w:sz w:val="24"/>
          <w:szCs w:val="24"/>
          <w:lang w:val="et-EE"/>
        </w:rPr>
        <w:t>või</w:t>
      </w:r>
      <w:r w:rsidRPr="00383DFA">
        <w:rPr>
          <w:rFonts w:ascii="Times New Roman" w:hAnsi="Times New Roman" w:cs="Times New Roman"/>
          <w:sz w:val="24"/>
          <w:szCs w:val="24"/>
          <w:lang w:val="et-EE"/>
        </w:rPr>
        <w:t xml:space="preserve"> vee soojendamise kasutatakse gaasi ka mujal olmes, hüvitatakse gaasikulu kuni 90% ulatuses;</w:t>
      </w:r>
    </w:p>
    <w:p w14:paraId="7B1DCB0C" w14:textId="2BC37553" w:rsidR="005B7D35" w:rsidRPr="00383DFA" w:rsidRDefault="00383DFA" w:rsidP="005B7D35">
      <w:pPr>
        <w:jc w:val="left"/>
        <w:rPr>
          <w:rFonts w:ascii="Times New Roman" w:hAnsi="Times New Roman" w:cs="Times New Roman"/>
          <w:sz w:val="24"/>
          <w:szCs w:val="24"/>
          <w:lang w:val="et-EE"/>
        </w:rPr>
      </w:pPr>
      <w:r w:rsidRPr="00383DFA">
        <w:rPr>
          <w:rFonts w:ascii="Times New Roman" w:hAnsi="Times New Roman" w:cs="Times New Roman"/>
          <w:sz w:val="24"/>
          <w:szCs w:val="24"/>
          <w:lang w:val="et-EE"/>
        </w:rPr>
        <w:t>6) elektrikulu</w:t>
      </w:r>
      <w:r w:rsidR="005B7D35">
        <w:rPr>
          <w:rFonts w:ascii="Times New Roman" w:hAnsi="Times New Roman" w:cs="Times New Roman"/>
          <w:sz w:val="24"/>
          <w:szCs w:val="24"/>
          <w:lang w:val="et-EE"/>
        </w:rPr>
        <w:t xml:space="preserve"> lõigetes 1</w:t>
      </w:r>
      <w:r w:rsidR="005B7D35">
        <w:rPr>
          <w:rFonts w:ascii="Times New Roman" w:hAnsi="Times New Roman" w:cs="Times New Roman"/>
          <w:sz w:val="24"/>
          <w:szCs w:val="24"/>
          <w:vertAlign w:val="superscript"/>
          <w:lang w:val="et-EE"/>
        </w:rPr>
        <w:t>1</w:t>
      </w:r>
      <w:r w:rsidR="005B7D35">
        <w:rPr>
          <w:rFonts w:ascii="Times New Roman" w:hAnsi="Times New Roman" w:cs="Times New Roman"/>
          <w:sz w:val="24"/>
          <w:szCs w:val="24"/>
          <w:lang w:val="et-EE"/>
        </w:rPr>
        <w:t xml:space="preserve"> ja 1</w:t>
      </w:r>
      <w:r w:rsidR="005B7D35">
        <w:rPr>
          <w:rFonts w:ascii="Times New Roman" w:hAnsi="Times New Roman" w:cs="Times New Roman"/>
          <w:sz w:val="24"/>
          <w:szCs w:val="24"/>
          <w:vertAlign w:val="superscript"/>
          <w:lang w:val="et-EE"/>
        </w:rPr>
        <w:t>2</w:t>
      </w:r>
      <w:r w:rsidR="005B7D35">
        <w:rPr>
          <w:rFonts w:ascii="Times New Roman" w:hAnsi="Times New Roman" w:cs="Times New Roman"/>
          <w:sz w:val="24"/>
          <w:szCs w:val="24"/>
          <w:lang w:val="et-EE"/>
        </w:rPr>
        <w:t xml:space="preserve"> kehtestatud ulatuses;</w:t>
      </w:r>
    </w:p>
    <w:p w14:paraId="5CE88D5D" w14:textId="062E6414" w:rsidR="00383DFA" w:rsidRPr="00383DFA" w:rsidRDefault="005B7D35" w:rsidP="00383DFA">
      <w:pPr>
        <w:jc w:val="left"/>
        <w:rPr>
          <w:rFonts w:ascii="Times New Roman" w:hAnsi="Times New Roman" w:cs="Times New Roman"/>
          <w:sz w:val="24"/>
          <w:szCs w:val="24"/>
          <w:lang w:val="et-EE"/>
        </w:rPr>
      </w:pPr>
      <w:r>
        <w:rPr>
          <w:rFonts w:ascii="Times New Roman" w:hAnsi="Times New Roman" w:cs="Times New Roman"/>
          <w:sz w:val="24"/>
          <w:szCs w:val="24"/>
          <w:lang w:val="et-EE"/>
        </w:rPr>
        <w:t>7</w:t>
      </w:r>
      <w:r w:rsidR="00383DFA" w:rsidRPr="005010C9">
        <w:rPr>
          <w:rFonts w:ascii="Times New Roman" w:hAnsi="Times New Roman" w:cs="Times New Roman"/>
          <w:sz w:val="24"/>
          <w:szCs w:val="24"/>
          <w:lang w:val="et-EE"/>
        </w:rPr>
        <w:t xml:space="preserve">) </w:t>
      </w:r>
      <w:r w:rsidR="005010C9">
        <w:rPr>
          <w:rFonts w:ascii="Times New Roman" w:hAnsi="Times New Roman" w:cs="Times New Roman"/>
          <w:sz w:val="24"/>
          <w:szCs w:val="24"/>
          <w:lang w:val="et-EE"/>
        </w:rPr>
        <w:t>residentsi või eluruumi</w:t>
      </w:r>
      <w:r w:rsidR="00383DFA" w:rsidRPr="00383DFA">
        <w:rPr>
          <w:rFonts w:ascii="Times New Roman" w:hAnsi="Times New Roman" w:cs="Times New Roman"/>
          <w:sz w:val="24"/>
          <w:szCs w:val="24"/>
          <w:lang w:val="et-EE"/>
        </w:rPr>
        <w:t xml:space="preserve"> hooldusremondi kulud enne eluruumi üleandmist välisesinduse teisele teenistujale.</w:t>
      </w:r>
      <w:r w:rsidR="00EC446F">
        <w:rPr>
          <w:rFonts w:ascii="Times New Roman" w:hAnsi="Times New Roman" w:cs="Times New Roman"/>
          <w:sz w:val="24"/>
          <w:szCs w:val="24"/>
          <w:lang w:val="et-EE"/>
        </w:rPr>
        <w:t>“;</w:t>
      </w:r>
    </w:p>
    <w:bookmarkEnd w:id="15"/>
    <w:p w14:paraId="396170F8" w14:textId="47D8A5D4" w:rsidR="00383DFA" w:rsidRDefault="00383DFA" w:rsidP="00597F63">
      <w:pPr>
        <w:rPr>
          <w:rFonts w:ascii="Times New Roman" w:hAnsi="Times New Roman" w:cs="Times New Roman"/>
          <w:noProof/>
          <w:sz w:val="24"/>
          <w:szCs w:val="24"/>
          <w:lang w:val="et-EE"/>
        </w:rPr>
      </w:pPr>
    </w:p>
    <w:p w14:paraId="5D5E8CDB" w14:textId="3A765D16" w:rsidR="00EC446F" w:rsidRDefault="00A44BE6" w:rsidP="00597F63">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3</w:t>
      </w:r>
      <w:r w:rsidR="003147E3">
        <w:rPr>
          <w:rFonts w:ascii="Times New Roman" w:hAnsi="Times New Roman" w:cs="Times New Roman"/>
          <w:b/>
          <w:bCs/>
          <w:noProof/>
          <w:sz w:val="24"/>
          <w:szCs w:val="24"/>
          <w:lang w:val="et-EE"/>
        </w:rPr>
        <w:t>7</w:t>
      </w:r>
      <w:r w:rsidR="00EC446F" w:rsidRPr="00EC446F">
        <w:rPr>
          <w:rFonts w:ascii="Times New Roman" w:hAnsi="Times New Roman" w:cs="Times New Roman"/>
          <w:b/>
          <w:bCs/>
          <w:noProof/>
          <w:sz w:val="24"/>
          <w:szCs w:val="24"/>
          <w:lang w:val="et-EE"/>
        </w:rPr>
        <w:t>)</w:t>
      </w:r>
      <w:r w:rsidR="00EC446F">
        <w:rPr>
          <w:rFonts w:ascii="Times New Roman" w:hAnsi="Times New Roman" w:cs="Times New Roman"/>
          <w:noProof/>
          <w:sz w:val="24"/>
          <w:szCs w:val="24"/>
          <w:lang w:val="et-EE"/>
        </w:rPr>
        <w:t xml:space="preserve"> paragrahvi 17 täiendatakse lõi</w:t>
      </w:r>
      <w:r w:rsidR="005B7D35">
        <w:rPr>
          <w:rFonts w:ascii="Times New Roman" w:hAnsi="Times New Roman" w:cs="Times New Roman"/>
          <w:noProof/>
          <w:sz w:val="24"/>
          <w:szCs w:val="24"/>
          <w:lang w:val="et-EE"/>
        </w:rPr>
        <w:t>get</w:t>
      </w:r>
      <w:r w:rsidR="00EC446F">
        <w:rPr>
          <w:rFonts w:ascii="Times New Roman" w:hAnsi="Times New Roman" w:cs="Times New Roman"/>
          <w:noProof/>
          <w:sz w:val="24"/>
          <w:szCs w:val="24"/>
          <w:lang w:val="et-EE"/>
        </w:rPr>
        <w:t>ega 1</w:t>
      </w:r>
      <w:r w:rsidR="00EC446F">
        <w:rPr>
          <w:rFonts w:ascii="Times New Roman" w:hAnsi="Times New Roman" w:cs="Times New Roman"/>
          <w:noProof/>
          <w:sz w:val="24"/>
          <w:szCs w:val="24"/>
          <w:vertAlign w:val="superscript"/>
          <w:lang w:val="et-EE"/>
        </w:rPr>
        <w:t>1</w:t>
      </w:r>
      <w:r w:rsidR="00C8724B">
        <w:rPr>
          <w:rFonts w:ascii="Times New Roman" w:hAnsi="Times New Roman" w:cs="Times New Roman"/>
          <w:noProof/>
          <w:sz w:val="24"/>
          <w:szCs w:val="24"/>
          <w:lang w:val="et-EE"/>
        </w:rPr>
        <w:t>–</w:t>
      </w:r>
      <w:r w:rsidR="005B7D35">
        <w:rPr>
          <w:rFonts w:ascii="Times New Roman" w:hAnsi="Times New Roman" w:cs="Times New Roman"/>
          <w:noProof/>
          <w:sz w:val="24"/>
          <w:szCs w:val="24"/>
          <w:lang w:val="et-EE"/>
        </w:rPr>
        <w:t>1</w:t>
      </w:r>
      <w:r w:rsidR="005B7D35">
        <w:rPr>
          <w:rFonts w:ascii="Times New Roman" w:hAnsi="Times New Roman" w:cs="Times New Roman"/>
          <w:noProof/>
          <w:sz w:val="24"/>
          <w:szCs w:val="24"/>
          <w:vertAlign w:val="superscript"/>
          <w:lang w:val="et-EE"/>
        </w:rPr>
        <w:t>3</w:t>
      </w:r>
      <w:r w:rsidR="00EC446F">
        <w:rPr>
          <w:rFonts w:ascii="Times New Roman" w:hAnsi="Times New Roman" w:cs="Times New Roman"/>
          <w:noProof/>
          <w:sz w:val="24"/>
          <w:szCs w:val="24"/>
          <w:lang w:val="et-EE"/>
        </w:rPr>
        <w:t xml:space="preserve"> järgmises sõnastuses:</w:t>
      </w:r>
    </w:p>
    <w:p w14:paraId="0BC1A486" w14:textId="0D39C20E" w:rsidR="005B7D35" w:rsidRPr="009F7066" w:rsidRDefault="00EC446F" w:rsidP="005B7D35">
      <w:pPr>
        <w:jc w:val="left"/>
        <w:rPr>
          <w:rFonts w:ascii="Times New Roman" w:hAnsi="Times New Roman" w:cs="Times New Roman"/>
          <w:sz w:val="24"/>
          <w:szCs w:val="24"/>
          <w:lang w:val="et-EE"/>
        </w:rPr>
      </w:pPr>
      <w:bookmarkStart w:id="17" w:name="_Hlk168479484"/>
      <w:r w:rsidRPr="009F7066">
        <w:rPr>
          <w:rFonts w:ascii="Times New Roman" w:hAnsi="Times New Roman" w:cs="Times New Roman"/>
          <w:noProof/>
          <w:sz w:val="24"/>
          <w:szCs w:val="24"/>
          <w:lang w:val="et-EE"/>
        </w:rPr>
        <w:t>„(1</w:t>
      </w:r>
      <w:r w:rsidRPr="009F7066">
        <w:rPr>
          <w:rFonts w:ascii="Times New Roman" w:hAnsi="Times New Roman" w:cs="Times New Roman"/>
          <w:noProof/>
          <w:sz w:val="24"/>
          <w:szCs w:val="24"/>
          <w:vertAlign w:val="superscript"/>
          <w:lang w:val="et-EE"/>
        </w:rPr>
        <w:t>1</w:t>
      </w:r>
      <w:r w:rsidRPr="009F7066">
        <w:rPr>
          <w:rFonts w:ascii="Times New Roman" w:hAnsi="Times New Roman" w:cs="Times New Roman"/>
          <w:noProof/>
          <w:sz w:val="24"/>
          <w:szCs w:val="24"/>
          <w:lang w:val="et-EE"/>
        </w:rPr>
        <w:t xml:space="preserve">) </w:t>
      </w:r>
      <w:r w:rsidR="005B7D35" w:rsidRPr="009F7066">
        <w:rPr>
          <w:rFonts w:ascii="Times New Roman" w:hAnsi="Times New Roman" w:cs="Times New Roman"/>
          <w:sz w:val="24"/>
          <w:szCs w:val="24"/>
          <w:lang w:val="et-EE"/>
        </w:rPr>
        <w:t>Teenistujale hüvitatakse residentsi elektrikulu järgmiselt:</w:t>
      </w:r>
      <w:r w:rsidR="005B7D35" w:rsidRPr="009F7066">
        <w:rPr>
          <w:rFonts w:ascii="Times New Roman" w:hAnsi="Times New Roman" w:cs="Times New Roman"/>
          <w:sz w:val="24"/>
          <w:szCs w:val="24"/>
          <w:lang w:val="et-EE"/>
        </w:rPr>
        <w:br/>
        <w:t>1) 10% ulatuses esindusruumide olemasolu korral või</w:t>
      </w:r>
      <w:r w:rsidR="005B7D35" w:rsidRPr="009F7066">
        <w:rPr>
          <w:rFonts w:ascii="Times New Roman" w:hAnsi="Times New Roman" w:cs="Times New Roman"/>
          <w:sz w:val="24"/>
          <w:szCs w:val="24"/>
          <w:lang w:val="et-EE"/>
        </w:rPr>
        <w:br/>
      </w:r>
      <w:r w:rsidR="005B7D35" w:rsidRPr="009F7066">
        <w:rPr>
          <w:rFonts w:ascii="Times New Roman" w:hAnsi="Times New Roman" w:cs="Times New Roman"/>
          <w:sz w:val="24"/>
          <w:szCs w:val="24"/>
          <w:lang w:val="et-EE"/>
        </w:rPr>
        <w:lastRenderedPageBreak/>
        <w:t>2) 20% ulatuses, kui residentsis on täiendavaid elektriseadmeid, nagu kliimaseade, soojuspump või soojaveeboiler (edaspidi </w:t>
      </w:r>
      <w:r w:rsidR="005B7D35" w:rsidRPr="009F7066">
        <w:rPr>
          <w:rFonts w:ascii="Times New Roman" w:hAnsi="Times New Roman" w:cs="Times New Roman"/>
          <w:i/>
          <w:iCs/>
          <w:sz w:val="24"/>
          <w:szCs w:val="24"/>
          <w:lang w:val="et-EE"/>
        </w:rPr>
        <w:t>täiendavad elektriseadmed</w:t>
      </w:r>
      <w:r w:rsidR="005B7D35" w:rsidRPr="009F7066">
        <w:rPr>
          <w:rFonts w:ascii="Times New Roman" w:hAnsi="Times New Roman" w:cs="Times New Roman"/>
          <w:sz w:val="24"/>
          <w:szCs w:val="24"/>
          <w:lang w:val="et-EE"/>
        </w:rPr>
        <w:t>)</w:t>
      </w:r>
      <w:r w:rsidR="00C8724B">
        <w:rPr>
          <w:rFonts w:ascii="Times New Roman" w:hAnsi="Times New Roman" w:cs="Times New Roman"/>
          <w:sz w:val="24"/>
          <w:szCs w:val="24"/>
          <w:lang w:val="et-EE"/>
        </w:rPr>
        <w:t>,</w:t>
      </w:r>
      <w:r w:rsidR="005B7D35" w:rsidRPr="009F7066">
        <w:rPr>
          <w:rFonts w:ascii="Times New Roman" w:hAnsi="Times New Roman" w:cs="Times New Roman"/>
          <w:sz w:val="24"/>
          <w:szCs w:val="24"/>
          <w:lang w:val="et-EE"/>
        </w:rPr>
        <w:t xml:space="preserve"> </w:t>
      </w:r>
      <w:r w:rsidR="005E0E3F" w:rsidRPr="009F7066">
        <w:rPr>
          <w:rFonts w:ascii="Times New Roman" w:hAnsi="Times New Roman" w:cs="Times New Roman"/>
          <w:sz w:val="24"/>
          <w:szCs w:val="24"/>
          <w:lang w:val="et-EE"/>
        </w:rPr>
        <w:t>või</w:t>
      </w:r>
    </w:p>
    <w:p w14:paraId="4AAF95E1" w14:textId="71D1B893" w:rsidR="005B7D35" w:rsidRPr="009F7066" w:rsidRDefault="005E0E3F" w:rsidP="005B7D35">
      <w:pPr>
        <w:jc w:val="left"/>
        <w:rPr>
          <w:rFonts w:ascii="Times New Roman" w:hAnsi="Times New Roman" w:cs="Times New Roman"/>
          <w:noProof/>
          <w:sz w:val="24"/>
          <w:szCs w:val="24"/>
          <w:lang w:val="et-EE"/>
        </w:rPr>
      </w:pPr>
      <w:r w:rsidRPr="009F7066">
        <w:rPr>
          <w:rFonts w:ascii="Times New Roman" w:hAnsi="Times New Roman" w:cs="Times New Roman"/>
          <w:sz w:val="24"/>
          <w:szCs w:val="24"/>
          <w:lang w:val="et-EE"/>
        </w:rPr>
        <w:t>3</w:t>
      </w:r>
      <w:r w:rsidR="005B7D35" w:rsidRPr="009F7066">
        <w:rPr>
          <w:rFonts w:ascii="Times New Roman" w:hAnsi="Times New Roman" w:cs="Times New Roman"/>
          <w:sz w:val="24"/>
          <w:szCs w:val="24"/>
          <w:lang w:val="et-EE"/>
        </w:rPr>
        <w:t>) 80% ulatuses, kui elektrit kasutatakse põhikütteallikana</w:t>
      </w:r>
      <w:r w:rsidR="00EE5266">
        <w:rPr>
          <w:rFonts w:ascii="Times New Roman" w:hAnsi="Times New Roman" w:cs="Times New Roman"/>
          <w:sz w:val="24"/>
          <w:szCs w:val="24"/>
          <w:lang w:val="et-EE"/>
        </w:rPr>
        <w:t>,</w:t>
      </w:r>
      <w:r w:rsidR="005B7D35" w:rsidRPr="009F7066">
        <w:rPr>
          <w:rFonts w:ascii="Times New Roman" w:hAnsi="Times New Roman" w:cs="Times New Roman"/>
          <w:sz w:val="24"/>
          <w:szCs w:val="24"/>
          <w:lang w:val="et-EE"/>
        </w:rPr>
        <w:t xml:space="preserve"> või</w:t>
      </w:r>
      <w:r w:rsidR="005B7D35" w:rsidRPr="009F7066">
        <w:rPr>
          <w:rFonts w:ascii="Times New Roman" w:hAnsi="Times New Roman" w:cs="Times New Roman"/>
          <w:sz w:val="24"/>
          <w:szCs w:val="24"/>
          <w:lang w:val="et-EE"/>
        </w:rPr>
        <w:br/>
      </w:r>
      <w:r w:rsidRPr="009F7066">
        <w:rPr>
          <w:rFonts w:ascii="Times New Roman" w:hAnsi="Times New Roman" w:cs="Times New Roman"/>
          <w:sz w:val="24"/>
          <w:szCs w:val="24"/>
          <w:lang w:val="et-EE"/>
        </w:rPr>
        <w:t>4</w:t>
      </w:r>
      <w:r w:rsidR="005B7D35" w:rsidRPr="009F7066">
        <w:rPr>
          <w:rFonts w:ascii="Times New Roman" w:hAnsi="Times New Roman" w:cs="Times New Roman"/>
          <w:sz w:val="24"/>
          <w:szCs w:val="24"/>
          <w:lang w:val="et-EE"/>
        </w:rPr>
        <w:t xml:space="preserve">) 90% ulatuses, kui elektrit kasutatakse põhikütteallikana </w:t>
      </w:r>
      <w:r w:rsidR="007C08F0">
        <w:rPr>
          <w:rFonts w:ascii="Times New Roman" w:hAnsi="Times New Roman" w:cs="Times New Roman"/>
          <w:sz w:val="24"/>
          <w:szCs w:val="24"/>
          <w:lang w:val="et-EE"/>
        </w:rPr>
        <w:t>ja</w:t>
      </w:r>
      <w:r w:rsidR="007C08F0" w:rsidRPr="009F7066">
        <w:rPr>
          <w:rFonts w:ascii="Times New Roman" w:hAnsi="Times New Roman" w:cs="Times New Roman"/>
          <w:sz w:val="24"/>
          <w:szCs w:val="24"/>
          <w:lang w:val="et-EE"/>
        </w:rPr>
        <w:t xml:space="preserve"> </w:t>
      </w:r>
      <w:r w:rsidR="005B7D35" w:rsidRPr="009F7066">
        <w:rPr>
          <w:rFonts w:ascii="Times New Roman" w:hAnsi="Times New Roman" w:cs="Times New Roman"/>
          <w:sz w:val="24"/>
          <w:szCs w:val="24"/>
          <w:lang w:val="et-EE"/>
        </w:rPr>
        <w:t>residentsis on täiendavaid elektriseadmeid</w:t>
      </w:r>
      <w:r w:rsidR="00F968B9" w:rsidRPr="009F7066">
        <w:rPr>
          <w:rFonts w:ascii="Times New Roman" w:hAnsi="Times New Roman" w:cs="Times New Roman"/>
          <w:sz w:val="24"/>
          <w:szCs w:val="24"/>
          <w:lang w:val="et-EE"/>
        </w:rPr>
        <w:t>.</w:t>
      </w:r>
    </w:p>
    <w:p w14:paraId="577E8642" w14:textId="172E8FE8" w:rsidR="005B7D35" w:rsidRPr="001E3506" w:rsidRDefault="005B7D35" w:rsidP="00597F63">
      <w:pPr>
        <w:rPr>
          <w:rFonts w:ascii="Times New Roman" w:hAnsi="Times New Roman" w:cs="Times New Roman"/>
          <w:noProof/>
          <w:sz w:val="24"/>
          <w:szCs w:val="24"/>
          <w:highlight w:val="yellow"/>
          <w:lang w:val="et-EE"/>
        </w:rPr>
      </w:pPr>
    </w:p>
    <w:p w14:paraId="02B8701D" w14:textId="77777777" w:rsidR="005B7D35" w:rsidRPr="005E0E3F" w:rsidRDefault="005B7D35" w:rsidP="005B7D35">
      <w:pPr>
        <w:jc w:val="left"/>
        <w:rPr>
          <w:rFonts w:ascii="Times New Roman" w:hAnsi="Times New Roman" w:cs="Times New Roman"/>
          <w:sz w:val="24"/>
          <w:szCs w:val="24"/>
          <w:lang w:val="et-EE"/>
        </w:rPr>
      </w:pPr>
      <w:r w:rsidRPr="005E0E3F">
        <w:rPr>
          <w:rFonts w:ascii="Times New Roman" w:hAnsi="Times New Roman" w:cs="Times New Roman"/>
          <w:noProof/>
          <w:sz w:val="24"/>
          <w:szCs w:val="24"/>
          <w:lang w:val="et-EE"/>
        </w:rPr>
        <w:t>(1</w:t>
      </w:r>
      <w:r w:rsidRPr="005E0E3F">
        <w:rPr>
          <w:rFonts w:ascii="Times New Roman" w:hAnsi="Times New Roman" w:cs="Times New Roman"/>
          <w:noProof/>
          <w:sz w:val="24"/>
          <w:szCs w:val="24"/>
          <w:vertAlign w:val="superscript"/>
          <w:lang w:val="et-EE"/>
        </w:rPr>
        <w:t>2</w:t>
      </w:r>
      <w:r w:rsidRPr="005E0E3F">
        <w:rPr>
          <w:rFonts w:ascii="Times New Roman" w:hAnsi="Times New Roman" w:cs="Times New Roman"/>
          <w:noProof/>
          <w:sz w:val="24"/>
          <w:szCs w:val="24"/>
          <w:lang w:val="et-EE"/>
        </w:rPr>
        <w:t xml:space="preserve">) </w:t>
      </w:r>
      <w:r w:rsidRPr="005E0E3F">
        <w:rPr>
          <w:rFonts w:ascii="Times New Roman" w:hAnsi="Times New Roman" w:cs="Times New Roman"/>
          <w:sz w:val="24"/>
          <w:szCs w:val="24"/>
          <w:lang w:val="et-EE"/>
        </w:rPr>
        <w:t>Teenistujale hüvitatakse eluruumi elektrikulu järgmiselt:</w:t>
      </w:r>
    </w:p>
    <w:p w14:paraId="78B1C5C0" w14:textId="15A2CB3A" w:rsidR="005B7D35" w:rsidRPr="00383DFA" w:rsidRDefault="005B7D35" w:rsidP="005B7D35">
      <w:pPr>
        <w:jc w:val="left"/>
        <w:rPr>
          <w:rFonts w:ascii="Times New Roman" w:hAnsi="Times New Roman" w:cs="Times New Roman"/>
          <w:sz w:val="24"/>
          <w:szCs w:val="24"/>
          <w:lang w:val="et-EE"/>
        </w:rPr>
      </w:pPr>
      <w:r w:rsidRPr="005E0E3F">
        <w:rPr>
          <w:rFonts w:ascii="Times New Roman" w:hAnsi="Times New Roman" w:cs="Times New Roman"/>
          <w:sz w:val="24"/>
          <w:szCs w:val="24"/>
          <w:lang w:val="et-EE"/>
        </w:rPr>
        <w:t>1) 10% ulatuses, kui eluruumis on täiendavaid elektriseadmeid</w:t>
      </w:r>
      <w:r w:rsidR="005757BE">
        <w:rPr>
          <w:rFonts w:ascii="Times New Roman" w:hAnsi="Times New Roman" w:cs="Times New Roman"/>
          <w:sz w:val="24"/>
          <w:szCs w:val="24"/>
          <w:lang w:val="et-EE"/>
        </w:rPr>
        <w:t>,</w:t>
      </w:r>
      <w:r w:rsidRPr="005E0E3F">
        <w:rPr>
          <w:rFonts w:ascii="Times New Roman" w:hAnsi="Times New Roman" w:cs="Times New Roman"/>
          <w:sz w:val="24"/>
          <w:szCs w:val="24"/>
          <w:lang w:val="et-EE"/>
        </w:rPr>
        <w:t xml:space="preserve"> või</w:t>
      </w:r>
      <w:r w:rsidRPr="005E0E3F">
        <w:rPr>
          <w:rFonts w:ascii="Times New Roman" w:hAnsi="Times New Roman" w:cs="Times New Roman"/>
          <w:sz w:val="24"/>
          <w:szCs w:val="24"/>
          <w:lang w:val="et-EE"/>
        </w:rPr>
        <w:br/>
        <w:t>2) 70% ulatuses, kui elektrit kasutatakse põhikütteallikana</w:t>
      </w:r>
      <w:r w:rsidR="007C08F0">
        <w:rPr>
          <w:rFonts w:ascii="Times New Roman" w:hAnsi="Times New Roman" w:cs="Times New Roman"/>
          <w:sz w:val="24"/>
          <w:szCs w:val="24"/>
          <w:lang w:val="et-EE"/>
        </w:rPr>
        <w:t>,</w:t>
      </w:r>
      <w:r w:rsidRPr="005E0E3F">
        <w:rPr>
          <w:rFonts w:ascii="Times New Roman" w:hAnsi="Times New Roman" w:cs="Times New Roman"/>
          <w:sz w:val="24"/>
          <w:szCs w:val="24"/>
          <w:lang w:val="et-EE"/>
        </w:rPr>
        <w:t xml:space="preserve"> või</w:t>
      </w:r>
      <w:r w:rsidRPr="005E0E3F">
        <w:rPr>
          <w:rFonts w:ascii="Times New Roman" w:hAnsi="Times New Roman" w:cs="Times New Roman"/>
          <w:sz w:val="24"/>
          <w:szCs w:val="24"/>
          <w:lang w:val="et-EE"/>
        </w:rPr>
        <w:br/>
        <w:t xml:space="preserve">3) 80% ulatuses, kui elektrit kasutatakse põhikütteallikana </w:t>
      </w:r>
      <w:r w:rsidR="007C08F0">
        <w:rPr>
          <w:rFonts w:ascii="Times New Roman" w:hAnsi="Times New Roman" w:cs="Times New Roman"/>
          <w:sz w:val="24"/>
          <w:szCs w:val="24"/>
          <w:lang w:val="et-EE"/>
        </w:rPr>
        <w:t>ja</w:t>
      </w:r>
      <w:r w:rsidR="007C08F0" w:rsidRPr="005E0E3F">
        <w:rPr>
          <w:rFonts w:ascii="Times New Roman" w:hAnsi="Times New Roman" w:cs="Times New Roman"/>
          <w:sz w:val="24"/>
          <w:szCs w:val="24"/>
          <w:lang w:val="et-EE"/>
        </w:rPr>
        <w:t xml:space="preserve"> </w:t>
      </w:r>
      <w:r w:rsidRPr="005E0E3F">
        <w:rPr>
          <w:rFonts w:ascii="Times New Roman" w:hAnsi="Times New Roman" w:cs="Times New Roman"/>
          <w:sz w:val="24"/>
          <w:szCs w:val="24"/>
          <w:lang w:val="et-EE"/>
        </w:rPr>
        <w:t>eluruumis on täiendavaid elektriseadmeid.</w:t>
      </w:r>
    </w:p>
    <w:p w14:paraId="6C2E8FA4" w14:textId="77777777" w:rsidR="005B7D35" w:rsidRDefault="005B7D35" w:rsidP="00597F63">
      <w:pPr>
        <w:rPr>
          <w:rFonts w:ascii="Times New Roman" w:hAnsi="Times New Roman" w:cs="Times New Roman"/>
          <w:noProof/>
          <w:sz w:val="24"/>
          <w:szCs w:val="24"/>
          <w:lang w:val="et-EE"/>
        </w:rPr>
      </w:pPr>
    </w:p>
    <w:p w14:paraId="588163FC" w14:textId="215B323C" w:rsidR="00EC446F" w:rsidRDefault="005B7D35" w:rsidP="00597F63">
      <w:pPr>
        <w:rPr>
          <w:rFonts w:ascii="Times New Roman" w:hAnsi="Times New Roman" w:cs="Times New Roman"/>
          <w:noProof/>
          <w:sz w:val="24"/>
          <w:szCs w:val="24"/>
          <w:lang w:val="et-EE"/>
        </w:rPr>
      </w:pPr>
      <w:r>
        <w:rPr>
          <w:rFonts w:ascii="Times New Roman" w:hAnsi="Times New Roman" w:cs="Times New Roman"/>
          <w:noProof/>
          <w:sz w:val="24"/>
          <w:szCs w:val="24"/>
          <w:lang w:val="et-EE"/>
        </w:rPr>
        <w:t>(1</w:t>
      </w:r>
      <w:r>
        <w:rPr>
          <w:rFonts w:ascii="Times New Roman" w:hAnsi="Times New Roman" w:cs="Times New Roman"/>
          <w:noProof/>
          <w:sz w:val="24"/>
          <w:szCs w:val="24"/>
          <w:vertAlign w:val="superscript"/>
          <w:lang w:val="et-EE"/>
        </w:rPr>
        <w:t>3</w:t>
      </w:r>
      <w:r>
        <w:rPr>
          <w:rFonts w:ascii="Times New Roman" w:hAnsi="Times New Roman" w:cs="Times New Roman"/>
          <w:noProof/>
          <w:sz w:val="24"/>
          <w:szCs w:val="24"/>
          <w:lang w:val="et-EE"/>
        </w:rPr>
        <w:t xml:space="preserve">) </w:t>
      </w:r>
      <w:bookmarkStart w:id="18" w:name="_Hlk175320273"/>
      <w:r w:rsidR="00EC446F">
        <w:rPr>
          <w:rFonts w:ascii="Times New Roman" w:hAnsi="Times New Roman" w:cs="Times New Roman"/>
          <w:noProof/>
          <w:sz w:val="24"/>
          <w:szCs w:val="24"/>
          <w:lang w:val="et-EE"/>
        </w:rPr>
        <w:t>Lõike 1 punkti 5</w:t>
      </w:r>
      <w:r>
        <w:rPr>
          <w:rFonts w:ascii="Times New Roman" w:hAnsi="Times New Roman" w:cs="Times New Roman"/>
          <w:noProof/>
          <w:sz w:val="24"/>
          <w:szCs w:val="24"/>
          <w:lang w:val="et-EE"/>
        </w:rPr>
        <w:t xml:space="preserve"> </w:t>
      </w:r>
      <w:r w:rsidR="000E563C">
        <w:rPr>
          <w:rFonts w:ascii="Times New Roman" w:hAnsi="Times New Roman" w:cs="Times New Roman"/>
          <w:noProof/>
          <w:sz w:val="24"/>
          <w:szCs w:val="24"/>
          <w:lang w:val="et-EE"/>
        </w:rPr>
        <w:t>ning</w:t>
      </w:r>
      <w:r>
        <w:rPr>
          <w:rFonts w:ascii="Times New Roman" w:hAnsi="Times New Roman" w:cs="Times New Roman"/>
          <w:noProof/>
          <w:sz w:val="24"/>
          <w:szCs w:val="24"/>
          <w:lang w:val="et-EE"/>
        </w:rPr>
        <w:t xml:space="preserve"> lõigete 1</w:t>
      </w:r>
      <w:r>
        <w:rPr>
          <w:rFonts w:ascii="Times New Roman" w:hAnsi="Times New Roman" w:cs="Times New Roman"/>
          <w:noProof/>
          <w:sz w:val="24"/>
          <w:szCs w:val="24"/>
          <w:vertAlign w:val="superscript"/>
          <w:lang w:val="et-EE"/>
        </w:rPr>
        <w:t>1</w:t>
      </w:r>
      <w:r>
        <w:rPr>
          <w:rFonts w:ascii="Times New Roman" w:hAnsi="Times New Roman" w:cs="Times New Roman"/>
          <w:noProof/>
          <w:sz w:val="24"/>
          <w:szCs w:val="24"/>
          <w:lang w:val="et-EE"/>
        </w:rPr>
        <w:t xml:space="preserve"> ja 1</w:t>
      </w:r>
      <w:r>
        <w:rPr>
          <w:rFonts w:ascii="Times New Roman" w:hAnsi="Times New Roman" w:cs="Times New Roman"/>
          <w:noProof/>
          <w:sz w:val="24"/>
          <w:szCs w:val="24"/>
          <w:vertAlign w:val="superscript"/>
          <w:lang w:val="et-EE"/>
        </w:rPr>
        <w:t>2</w:t>
      </w:r>
      <w:r w:rsidR="00EC446F">
        <w:rPr>
          <w:rFonts w:ascii="Times New Roman" w:hAnsi="Times New Roman" w:cs="Times New Roman"/>
          <w:noProof/>
          <w:sz w:val="24"/>
          <w:szCs w:val="24"/>
          <w:lang w:val="et-EE"/>
        </w:rPr>
        <w:t xml:space="preserve"> rakendamisel võib erandeid teha Välisministeeriumi kantsleri või lähetajaministeeriumi kantsleri või kummagi volitatud isiku otsusega.</w:t>
      </w:r>
      <w:bookmarkEnd w:id="18"/>
      <w:r w:rsidR="00EC446F">
        <w:rPr>
          <w:rFonts w:ascii="Times New Roman" w:hAnsi="Times New Roman" w:cs="Times New Roman"/>
          <w:noProof/>
          <w:sz w:val="24"/>
          <w:szCs w:val="24"/>
          <w:lang w:val="et-EE"/>
        </w:rPr>
        <w:t>“;</w:t>
      </w:r>
    </w:p>
    <w:p w14:paraId="07C80E2A" w14:textId="5A7C66FA" w:rsidR="00DE1DFC" w:rsidRDefault="00DE1DFC" w:rsidP="00597F63">
      <w:pPr>
        <w:rPr>
          <w:rFonts w:ascii="Times New Roman" w:hAnsi="Times New Roman" w:cs="Times New Roman"/>
          <w:noProof/>
          <w:sz w:val="24"/>
          <w:szCs w:val="24"/>
          <w:lang w:val="et-EE"/>
        </w:rPr>
      </w:pPr>
    </w:p>
    <w:p w14:paraId="71876746" w14:textId="2C8B1BF1" w:rsidR="00DE1DFC" w:rsidRPr="00635E89" w:rsidRDefault="00DE1DFC" w:rsidP="00597F63">
      <w:pPr>
        <w:rPr>
          <w:rFonts w:ascii="Times New Roman" w:hAnsi="Times New Roman" w:cs="Times New Roman"/>
          <w:noProof/>
          <w:sz w:val="24"/>
          <w:szCs w:val="24"/>
          <w:lang w:val="et-EE"/>
        </w:rPr>
      </w:pPr>
      <w:r w:rsidRPr="00635E89">
        <w:rPr>
          <w:rFonts w:ascii="Times New Roman" w:hAnsi="Times New Roman" w:cs="Times New Roman"/>
          <w:b/>
          <w:bCs/>
          <w:noProof/>
          <w:sz w:val="24"/>
          <w:szCs w:val="24"/>
          <w:lang w:val="et-EE"/>
        </w:rPr>
        <w:t>3</w:t>
      </w:r>
      <w:r w:rsidR="003147E3">
        <w:rPr>
          <w:rFonts w:ascii="Times New Roman" w:hAnsi="Times New Roman" w:cs="Times New Roman"/>
          <w:b/>
          <w:bCs/>
          <w:noProof/>
          <w:sz w:val="24"/>
          <w:szCs w:val="24"/>
          <w:lang w:val="et-EE"/>
        </w:rPr>
        <w:t>8</w:t>
      </w:r>
      <w:r w:rsidRPr="00635E89">
        <w:rPr>
          <w:rFonts w:ascii="Times New Roman" w:hAnsi="Times New Roman" w:cs="Times New Roman"/>
          <w:b/>
          <w:bCs/>
          <w:noProof/>
          <w:sz w:val="24"/>
          <w:szCs w:val="24"/>
          <w:lang w:val="et-EE"/>
        </w:rPr>
        <w:t>)</w:t>
      </w:r>
      <w:r w:rsidRPr="00635E89">
        <w:rPr>
          <w:rFonts w:ascii="Times New Roman" w:hAnsi="Times New Roman" w:cs="Times New Roman"/>
          <w:noProof/>
          <w:sz w:val="24"/>
          <w:szCs w:val="24"/>
          <w:lang w:val="et-EE"/>
        </w:rPr>
        <w:t xml:space="preserve"> paragrahvi 17 täiendatakse lõikega 2</w:t>
      </w:r>
      <w:r w:rsidRPr="00635E89">
        <w:rPr>
          <w:rFonts w:ascii="Times New Roman" w:hAnsi="Times New Roman" w:cs="Times New Roman"/>
          <w:noProof/>
          <w:sz w:val="24"/>
          <w:szCs w:val="24"/>
          <w:vertAlign w:val="superscript"/>
          <w:lang w:val="et-EE"/>
        </w:rPr>
        <w:t>1</w:t>
      </w:r>
      <w:r w:rsidRPr="00635E89">
        <w:rPr>
          <w:rFonts w:ascii="Times New Roman" w:hAnsi="Times New Roman" w:cs="Times New Roman"/>
          <w:noProof/>
          <w:sz w:val="24"/>
          <w:szCs w:val="24"/>
          <w:lang w:val="et-EE"/>
        </w:rPr>
        <w:t xml:space="preserve"> järgmises sõnastuses:</w:t>
      </w:r>
    </w:p>
    <w:p w14:paraId="14CA5BF2" w14:textId="717C73E1" w:rsidR="00DE1DFC" w:rsidRPr="00DE1DFC" w:rsidRDefault="00DE1DFC" w:rsidP="00597F63">
      <w:pPr>
        <w:rPr>
          <w:rFonts w:ascii="Times New Roman" w:hAnsi="Times New Roman" w:cs="Times New Roman"/>
          <w:noProof/>
          <w:sz w:val="24"/>
          <w:szCs w:val="24"/>
          <w:lang w:val="et-EE"/>
        </w:rPr>
      </w:pPr>
      <w:r w:rsidRPr="00635E89">
        <w:rPr>
          <w:rFonts w:ascii="Times New Roman" w:hAnsi="Times New Roman" w:cs="Times New Roman"/>
          <w:noProof/>
          <w:sz w:val="24"/>
          <w:szCs w:val="24"/>
          <w:lang w:val="et-EE"/>
        </w:rPr>
        <w:t>„(2</w:t>
      </w:r>
      <w:r w:rsidRPr="00635E89">
        <w:rPr>
          <w:rFonts w:ascii="Times New Roman" w:hAnsi="Times New Roman" w:cs="Times New Roman"/>
          <w:noProof/>
          <w:sz w:val="24"/>
          <w:szCs w:val="24"/>
          <w:vertAlign w:val="superscript"/>
          <w:lang w:val="et-EE"/>
        </w:rPr>
        <w:t>1</w:t>
      </w:r>
      <w:r w:rsidRPr="00635E89">
        <w:rPr>
          <w:rFonts w:ascii="Times New Roman" w:hAnsi="Times New Roman" w:cs="Times New Roman"/>
          <w:noProof/>
          <w:sz w:val="24"/>
          <w:szCs w:val="24"/>
          <w:lang w:val="et-EE"/>
        </w:rPr>
        <w:t xml:space="preserve">) </w:t>
      </w:r>
      <w:bookmarkStart w:id="19" w:name="_Hlk180067946"/>
      <w:r w:rsidRPr="00635E89">
        <w:rPr>
          <w:rFonts w:ascii="Times New Roman" w:hAnsi="Times New Roman" w:cs="Times New Roman"/>
          <w:noProof/>
          <w:sz w:val="24"/>
          <w:szCs w:val="24"/>
          <w:lang w:val="et-EE"/>
        </w:rPr>
        <w:t>Lemmik- ja koduloomade kaasasolekuga põhjustatud kulusid ei kaeta</w:t>
      </w:r>
      <w:bookmarkEnd w:id="19"/>
      <w:r w:rsidRPr="00635E89">
        <w:rPr>
          <w:rFonts w:ascii="Times New Roman" w:hAnsi="Times New Roman" w:cs="Times New Roman"/>
          <w:noProof/>
          <w:sz w:val="24"/>
          <w:szCs w:val="24"/>
          <w:lang w:val="et-EE"/>
        </w:rPr>
        <w:t>.“;</w:t>
      </w:r>
    </w:p>
    <w:bookmarkEnd w:id="17"/>
    <w:p w14:paraId="55ACA332" w14:textId="1A8BD2CD" w:rsidR="00EC446F" w:rsidRDefault="00EC446F" w:rsidP="00597F63">
      <w:pPr>
        <w:rPr>
          <w:rFonts w:ascii="Times New Roman" w:hAnsi="Times New Roman" w:cs="Times New Roman"/>
          <w:noProof/>
          <w:sz w:val="24"/>
          <w:szCs w:val="24"/>
          <w:lang w:val="et-EE"/>
        </w:rPr>
      </w:pPr>
    </w:p>
    <w:p w14:paraId="00EF0FB4" w14:textId="0E780161" w:rsidR="00EA55B6" w:rsidRDefault="00EC446F" w:rsidP="00DA4A85">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3</w:t>
      </w:r>
      <w:r w:rsidR="003147E3">
        <w:rPr>
          <w:rFonts w:ascii="Times New Roman" w:hAnsi="Times New Roman" w:cs="Times New Roman"/>
          <w:b/>
          <w:bCs/>
          <w:noProof/>
          <w:sz w:val="24"/>
          <w:szCs w:val="24"/>
          <w:lang w:val="et-EE"/>
        </w:rPr>
        <w:t>9</w:t>
      </w:r>
      <w:r w:rsidRPr="00EC446F">
        <w:rPr>
          <w:rFonts w:ascii="Times New Roman" w:hAnsi="Times New Roman" w:cs="Times New Roman"/>
          <w:b/>
          <w:bCs/>
          <w:noProof/>
          <w:sz w:val="24"/>
          <w:szCs w:val="24"/>
          <w:lang w:val="et-EE"/>
        </w:rPr>
        <w:t>)</w:t>
      </w:r>
      <w:r>
        <w:rPr>
          <w:rFonts w:ascii="Times New Roman" w:hAnsi="Times New Roman" w:cs="Times New Roman"/>
          <w:noProof/>
          <w:sz w:val="24"/>
          <w:szCs w:val="24"/>
          <w:lang w:val="et-EE"/>
        </w:rPr>
        <w:t xml:space="preserve"> paragrahvi 17 lõige 3 muudetakse ja sõnastatakse järgmiselt:</w:t>
      </w:r>
    </w:p>
    <w:p w14:paraId="254B7C1E" w14:textId="27CDEDBA" w:rsidR="00EC446F" w:rsidRPr="00EC446F" w:rsidRDefault="00EC446F" w:rsidP="00EC446F">
      <w:pPr>
        <w:rPr>
          <w:rFonts w:ascii="Times New Roman" w:hAnsi="Times New Roman" w:cs="Times New Roman"/>
          <w:sz w:val="24"/>
          <w:szCs w:val="24"/>
          <w:lang w:val="et-EE"/>
        </w:rPr>
      </w:pPr>
      <w:r w:rsidRPr="00EC446F">
        <w:rPr>
          <w:rFonts w:ascii="Times New Roman" w:hAnsi="Times New Roman" w:cs="Times New Roman"/>
          <w:sz w:val="24"/>
          <w:szCs w:val="24"/>
          <w:lang w:val="et-EE"/>
        </w:rPr>
        <w:t xml:space="preserve">„(3) </w:t>
      </w:r>
      <w:bookmarkStart w:id="20" w:name="_Hlk168479570"/>
      <w:r w:rsidRPr="00EC446F">
        <w:rPr>
          <w:rFonts w:ascii="Times New Roman" w:hAnsi="Times New Roman" w:cs="Times New Roman"/>
          <w:sz w:val="24"/>
          <w:szCs w:val="24"/>
          <w:lang w:val="et-EE"/>
        </w:rPr>
        <w:t>Välisesinduses töötava teenistuja majutuskulude katmise täpsem kord sätestatakse „</w:t>
      </w:r>
      <w:proofErr w:type="spellStart"/>
      <w:r w:rsidRPr="00EC446F">
        <w:rPr>
          <w:rFonts w:ascii="Times New Roman" w:hAnsi="Times New Roman" w:cs="Times New Roman"/>
          <w:sz w:val="24"/>
          <w:szCs w:val="24"/>
          <w:lang w:val="et-EE"/>
        </w:rPr>
        <w:t>Välisteenistuse</w:t>
      </w:r>
      <w:proofErr w:type="spellEnd"/>
      <w:r w:rsidRPr="00EC446F">
        <w:rPr>
          <w:rFonts w:ascii="Times New Roman" w:hAnsi="Times New Roman" w:cs="Times New Roman"/>
          <w:sz w:val="24"/>
          <w:szCs w:val="24"/>
          <w:lang w:val="et-EE"/>
        </w:rPr>
        <w:t xml:space="preserve"> seaduse“ § 64 alusel kehtestatud välisministri määruses</w:t>
      </w:r>
      <w:bookmarkEnd w:id="20"/>
      <w:r w:rsidRPr="00EC446F">
        <w:rPr>
          <w:rFonts w:ascii="Times New Roman" w:hAnsi="Times New Roman" w:cs="Times New Roman"/>
          <w:sz w:val="24"/>
          <w:szCs w:val="24"/>
          <w:lang w:val="et-EE"/>
        </w:rPr>
        <w:t>.“;</w:t>
      </w:r>
    </w:p>
    <w:bookmarkEnd w:id="16"/>
    <w:p w14:paraId="6B5FEB64" w14:textId="77777777" w:rsidR="00EC446F" w:rsidRDefault="00EC446F" w:rsidP="00DA4A85">
      <w:pPr>
        <w:rPr>
          <w:rFonts w:ascii="Times New Roman" w:hAnsi="Times New Roman" w:cs="Times New Roman"/>
          <w:noProof/>
          <w:sz w:val="24"/>
          <w:szCs w:val="24"/>
          <w:lang w:val="et-EE"/>
        </w:rPr>
      </w:pPr>
    </w:p>
    <w:p w14:paraId="4C00D4E0" w14:textId="37B6D7D3" w:rsidR="00A93B45" w:rsidRDefault="003147E3" w:rsidP="001718AB">
      <w:pPr>
        <w:rPr>
          <w:rFonts w:ascii="Times New Roman" w:hAnsi="Times New Roman" w:cs="Times New Roman"/>
          <w:noProof/>
          <w:sz w:val="24"/>
          <w:szCs w:val="24"/>
          <w:lang w:val="et-EE"/>
        </w:rPr>
      </w:pPr>
      <w:r>
        <w:rPr>
          <w:rFonts w:ascii="Times New Roman" w:hAnsi="Times New Roman" w:cs="Times New Roman"/>
          <w:b/>
          <w:noProof/>
          <w:sz w:val="24"/>
          <w:szCs w:val="24"/>
          <w:lang w:val="et-EE"/>
        </w:rPr>
        <w:t>40</w:t>
      </w:r>
      <w:r w:rsidR="001718AB" w:rsidRPr="001718AB">
        <w:rPr>
          <w:rFonts w:ascii="Times New Roman" w:hAnsi="Times New Roman" w:cs="Times New Roman"/>
          <w:b/>
          <w:noProof/>
          <w:sz w:val="24"/>
          <w:szCs w:val="24"/>
          <w:lang w:val="et-EE"/>
        </w:rPr>
        <w:t>)</w:t>
      </w:r>
      <w:r w:rsidR="001718AB" w:rsidRPr="001718AB">
        <w:rPr>
          <w:rFonts w:ascii="Times New Roman" w:hAnsi="Times New Roman" w:cs="Times New Roman"/>
          <w:noProof/>
          <w:sz w:val="24"/>
          <w:szCs w:val="24"/>
          <w:lang w:val="et-EE"/>
        </w:rPr>
        <w:t xml:space="preserve"> </w:t>
      </w:r>
      <w:r w:rsidR="00EA55B6">
        <w:rPr>
          <w:rFonts w:ascii="Times New Roman" w:hAnsi="Times New Roman" w:cs="Times New Roman"/>
          <w:noProof/>
          <w:sz w:val="24"/>
          <w:szCs w:val="24"/>
          <w:lang w:val="et-EE"/>
        </w:rPr>
        <w:t>paragrahvi 18 lõikes 1 asendatakse sõnad „reisi- ja tervisekindlustus“ sõnaga „meditsiiniabikindlustus“;</w:t>
      </w:r>
    </w:p>
    <w:p w14:paraId="130016EE" w14:textId="057C5319" w:rsidR="00EA55B6" w:rsidRDefault="00EA55B6" w:rsidP="001718AB">
      <w:pPr>
        <w:rPr>
          <w:rFonts w:ascii="Times New Roman" w:hAnsi="Times New Roman" w:cs="Times New Roman"/>
          <w:noProof/>
          <w:sz w:val="24"/>
          <w:szCs w:val="24"/>
          <w:lang w:val="et-EE"/>
        </w:rPr>
      </w:pPr>
    </w:p>
    <w:p w14:paraId="0D8CA720" w14:textId="1FD36B09" w:rsidR="00EA55B6" w:rsidRDefault="003147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41</w:t>
      </w:r>
      <w:r w:rsidR="00EA55B6" w:rsidRPr="00060BFE">
        <w:rPr>
          <w:rFonts w:ascii="Times New Roman" w:hAnsi="Times New Roman" w:cs="Times New Roman"/>
          <w:b/>
          <w:bCs/>
          <w:noProof/>
          <w:sz w:val="24"/>
          <w:szCs w:val="24"/>
          <w:lang w:val="et-EE"/>
        </w:rPr>
        <w:t>)</w:t>
      </w:r>
      <w:r w:rsidR="00EA55B6">
        <w:rPr>
          <w:rFonts w:ascii="Times New Roman" w:hAnsi="Times New Roman" w:cs="Times New Roman"/>
          <w:noProof/>
          <w:sz w:val="24"/>
          <w:szCs w:val="24"/>
          <w:lang w:val="et-EE"/>
        </w:rPr>
        <w:t xml:space="preserve"> paragrahvi 18 lõike 2 sissejuhatavat lauseosa täiendatakse pärast sõna „perekonnaliikmed“ sõnaga „vähemalt“;</w:t>
      </w:r>
    </w:p>
    <w:p w14:paraId="791BC5BB" w14:textId="397D8022" w:rsidR="00EA55B6" w:rsidRDefault="00EA55B6" w:rsidP="001718AB">
      <w:pPr>
        <w:rPr>
          <w:rFonts w:ascii="Times New Roman" w:hAnsi="Times New Roman" w:cs="Times New Roman"/>
          <w:noProof/>
          <w:sz w:val="24"/>
          <w:szCs w:val="24"/>
          <w:lang w:val="et-EE"/>
        </w:rPr>
      </w:pPr>
    </w:p>
    <w:p w14:paraId="1EA97318" w14:textId="69DDF127" w:rsidR="00EA55B6" w:rsidRDefault="003147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42</w:t>
      </w:r>
      <w:r w:rsidR="00EA55B6" w:rsidRPr="00060BFE">
        <w:rPr>
          <w:rFonts w:ascii="Times New Roman" w:hAnsi="Times New Roman" w:cs="Times New Roman"/>
          <w:b/>
          <w:bCs/>
          <w:noProof/>
          <w:sz w:val="24"/>
          <w:szCs w:val="24"/>
          <w:lang w:val="et-EE"/>
        </w:rPr>
        <w:t>)</w:t>
      </w:r>
      <w:r w:rsidR="00EA55B6">
        <w:rPr>
          <w:rFonts w:ascii="Times New Roman" w:hAnsi="Times New Roman" w:cs="Times New Roman"/>
          <w:noProof/>
          <w:sz w:val="24"/>
          <w:szCs w:val="24"/>
          <w:lang w:val="et-EE"/>
        </w:rPr>
        <w:t xml:space="preserve"> paragrahvi </w:t>
      </w:r>
      <w:r w:rsidR="00060BFE">
        <w:rPr>
          <w:rFonts w:ascii="Times New Roman" w:hAnsi="Times New Roman" w:cs="Times New Roman"/>
          <w:noProof/>
          <w:sz w:val="24"/>
          <w:szCs w:val="24"/>
          <w:lang w:val="et-EE"/>
        </w:rPr>
        <w:t>18 lõige 3 muudetakse ja sõnastatakse järgmiselt:</w:t>
      </w:r>
    </w:p>
    <w:p w14:paraId="42A1CC3F" w14:textId="5E819149" w:rsidR="00A93B45" w:rsidRDefault="00060BFE" w:rsidP="001718AB">
      <w:pPr>
        <w:rPr>
          <w:rFonts w:ascii="Times New Roman" w:hAnsi="Times New Roman" w:cs="Times New Roman"/>
          <w:sz w:val="24"/>
          <w:szCs w:val="24"/>
          <w:lang w:val="et-EE"/>
        </w:rPr>
      </w:pPr>
      <w:r>
        <w:rPr>
          <w:rFonts w:ascii="Times New Roman" w:hAnsi="Times New Roman" w:cs="Times New Roman"/>
          <w:noProof/>
          <w:sz w:val="24"/>
          <w:szCs w:val="24"/>
          <w:lang w:val="et-EE"/>
        </w:rPr>
        <w:t>„(3</w:t>
      </w:r>
      <w:r w:rsidRPr="00060BFE">
        <w:rPr>
          <w:rFonts w:ascii="Times New Roman" w:hAnsi="Times New Roman" w:cs="Times New Roman"/>
          <w:noProof/>
          <w:sz w:val="24"/>
          <w:szCs w:val="24"/>
          <w:lang w:val="et-EE"/>
        </w:rPr>
        <w:t xml:space="preserve">) </w:t>
      </w:r>
      <w:bookmarkStart w:id="21" w:name="_Hlk175321958"/>
      <w:bookmarkStart w:id="22" w:name="_Hlk168479646"/>
      <w:r w:rsidRPr="00060BFE">
        <w:rPr>
          <w:rFonts w:ascii="Times New Roman" w:hAnsi="Times New Roman" w:cs="Times New Roman"/>
          <w:sz w:val="24"/>
          <w:szCs w:val="24"/>
          <w:lang w:val="et-EE"/>
        </w:rPr>
        <w:t xml:space="preserve">Lõikes 2 nimetamata, kuid Tervisekassa tervishoiuteenuste loetellu kantud raviteenuste kulud, mida ei ole võimalik hüvitada </w:t>
      </w:r>
      <w:r w:rsidR="00383DFA">
        <w:rPr>
          <w:rFonts w:ascii="Times New Roman" w:hAnsi="Times New Roman" w:cs="Times New Roman"/>
          <w:sz w:val="24"/>
          <w:szCs w:val="24"/>
          <w:lang w:val="et-EE"/>
        </w:rPr>
        <w:t>„R</w:t>
      </w:r>
      <w:r w:rsidRPr="00060BFE">
        <w:rPr>
          <w:rFonts w:ascii="Times New Roman" w:hAnsi="Times New Roman" w:cs="Times New Roman"/>
          <w:sz w:val="24"/>
          <w:szCs w:val="24"/>
          <w:lang w:val="et-EE"/>
        </w:rPr>
        <w:t>avikindlustuse seaduse</w:t>
      </w:r>
      <w:r w:rsidR="00383DFA">
        <w:rPr>
          <w:rFonts w:ascii="Times New Roman" w:hAnsi="Times New Roman" w:cs="Times New Roman"/>
          <w:sz w:val="24"/>
          <w:szCs w:val="24"/>
          <w:lang w:val="et-EE"/>
        </w:rPr>
        <w:t>“</w:t>
      </w:r>
      <w:r w:rsidRPr="00060BFE">
        <w:rPr>
          <w:rFonts w:ascii="Times New Roman" w:hAnsi="Times New Roman" w:cs="Times New Roman"/>
          <w:sz w:val="24"/>
          <w:szCs w:val="24"/>
          <w:lang w:val="et-EE"/>
        </w:rPr>
        <w:t xml:space="preserve"> § 30 lõike 1 alusel Vabariigi Valitsuse määrusega kehtestatud korras, hüvitatakse esitatud arvete alusel</w:t>
      </w:r>
      <w:bookmarkEnd w:id="21"/>
      <w:r w:rsidRPr="00060BFE">
        <w:rPr>
          <w:rFonts w:ascii="Times New Roman" w:hAnsi="Times New Roman" w:cs="Times New Roman"/>
          <w:sz w:val="24"/>
          <w:szCs w:val="24"/>
          <w:lang w:val="et-EE"/>
        </w:rPr>
        <w:t>. Lähetusega seotud kaitsesüstimiste kulud hüvitatakse esitatud arvete alusel. Raseduse ja sünnitusega seotud kulude puhul võidakse hüvitada teenistuja või tema perekonnaliikme sõlmitud kindlustuslepingu maksumus</w:t>
      </w:r>
      <w:bookmarkEnd w:id="22"/>
      <w:r w:rsidRPr="00060BFE">
        <w:rPr>
          <w:rFonts w:ascii="Times New Roman" w:hAnsi="Times New Roman" w:cs="Times New Roman"/>
          <w:sz w:val="24"/>
          <w:szCs w:val="24"/>
          <w:lang w:val="et-EE"/>
        </w:rPr>
        <w:t>.</w:t>
      </w:r>
      <w:r>
        <w:rPr>
          <w:rFonts w:ascii="Times New Roman" w:hAnsi="Times New Roman" w:cs="Times New Roman"/>
          <w:sz w:val="24"/>
          <w:szCs w:val="24"/>
          <w:lang w:val="et-EE"/>
        </w:rPr>
        <w:t>“;</w:t>
      </w:r>
    </w:p>
    <w:p w14:paraId="3EE87CBA" w14:textId="41685D84" w:rsidR="00060BFE" w:rsidRDefault="00060BFE" w:rsidP="001718AB">
      <w:pPr>
        <w:rPr>
          <w:rFonts w:ascii="Times New Roman" w:hAnsi="Times New Roman" w:cs="Times New Roman"/>
          <w:sz w:val="24"/>
          <w:szCs w:val="24"/>
          <w:lang w:val="et-EE"/>
        </w:rPr>
      </w:pPr>
    </w:p>
    <w:p w14:paraId="457D3C51" w14:textId="05E6040D" w:rsidR="000D141E" w:rsidRDefault="00635E89" w:rsidP="001718AB">
      <w:pPr>
        <w:rPr>
          <w:rFonts w:ascii="Times New Roman" w:hAnsi="Times New Roman" w:cs="Times New Roman"/>
          <w:sz w:val="24"/>
          <w:szCs w:val="24"/>
          <w:lang w:val="et-EE"/>
        </w:rPr>
      </w:pPr>
      <w:r>
        <w:rPr>
          <w:rFonts w:ascii="Times New Roman" w:hAnsi="Times New Roman" w:cs="Times New Roman"/>
          <w:b/>
          <w:bCs/>
          <w:sz w:val="24"/>
          <w:szCs w:val="24"/>
          <w:lang w:val="et-EE"/>
        </w:rPr>
        <w:t>4</w:t>
      </w:r>
      <w:r w:rsidR="003147E3">
        <w:rPr>
          <w:rFonts w:ascii="Times New Roman" w:hAnsi="Times New Roman" w:cs="Times New Roman"/>
          <w:b/>
          <w:bCs/>
          <w:sz w:val="24"/>
          <w:szCs w:val="24"/>
          <w:lang w:val="et-EE"/>
        </w:rPr>
        <w:t>3</w:t>
      </w:r>
      <w:r w:rsidR="001A6C31" w:rsidRPr="00CB09E3">
        <w:rPr>
          <w:rFonts w:ascii="Times New Roman" w:hAnsi="Times New Roman" w:cs="Times New Roman"/>
          <w:b/>
          <w:bCs/>
          <w:sz w:val="24"/>
          <w:szCs w:val="24"/>
          <w:lang w:val="et-EE"/>
        </w:rPr>
        <w:t>)</w:t>
      </w:r>
      <w:r w:rsidR="001A6C31">
        <w:rPr>
          <w:rFonts w:ascii="Times New Roman" w:hAnsi="Times New Roman" w:cs="Times New Roman"/>
          <w:sz w:val="24"/>
          <w:szCs w:val="24"/>
          <w:lang w:val="et-EE"/>
        </w:rPr>
        <w:t xml:space="preserve"> paragrahvi 18 lõi</w:t>
      </w:r>
      <w:r w:rsidR="00735E31">
        <w:rPr>
          <w:rFonts w:ascii="Times New Roman" w:hAnsi="Times New Roman" w:cs="Times New Roman"/>
          <w:sz w:val="24"/>
          <w:szCs w:val="24"/>
          <w:lang w:val="et-EE"/>
        </w:rPr>
        <w:t>ge</w:t>
      </w:r>
      <w:r w:rsidR="001A6C31">
        <w:rPr>
          <w:rFonts w:ascii="Times New Roman" w:hAnsi="Times New Roman" w:cs="Times New Roman"/>
          <w:sz w:val="24"/>
          <w:szCs w:val="24"/>
          <w:lang w:val="et-EE"/>
        </w:rPr>
        <w:t xml:space="preserve"> 5 </w:t>
      </w:r>
      <w:r w:rsidR="00735E31">
        <w:rPr>
          <w:rFonts w:ascii="Times New Roman" w:hAnsi="Times New Roman" w:cs="Times New Roman"/>
          <w:sz w:val="24"/>
          <w:szCs w:val="24"/>
          <w:lang w:val="et-EE"/>
        </w:rPr>
        <w:t>muudetakse ja sõnastatakse järgmiselt:</w:t>
      </w:r>
    </w:p>
    <w:p w14:paraId="304BE774" w14:textId="119F5E8A" w:rsidR="00735E31" w:rsidRPr="00735E31" w:rsidRDefault="00735E31" w:rsidP="00735E31">
      <w:pPr>
        <w:rPr>
          <w:rFonts w:ascii="Times New Roman" w:hAnsi="Times New Roman" w:cs="Times New Roman"/>
          <w:sz w:val="24"/>
          <w:szCs w:val="24"/>
          <w:lang w:val="et-EE"/>
        </w:rPr>
      </w:pPr>
      <w:r>
        <w:rPr>
          <w:rFonts w:ascii="Times New Roman" w:hAnsi="Times New Roman" w:cs="Times New Roman"/>
          <w:sz w:val="24"/>
          <w:szCs w:val="24"/>
          <w:lang w:val="et-EE"/>
        </w:rPr>
        <w:t xml:space="preserve">„(5) </w:t>
      </w:r>
      <w:r w:rsidRPr="00735E31">
        <w:rPr>
          <w:rFonts w:ascii="Times New Roman" w:hAnsi="Times New Roman" w:cs="Times New Roman"/>
          <w:sz w:val="24"/>
          <w:szCs w:val="24"/>
          <w:lang w:val="et-EE"/>
        </w:rPr>
        <w:t xml:space="preserve">Välisministeerium või lähetajaministeerium </w:t>
      </w:r>
      <w:r>
        <w:rPr>
          <w:rFonts w:ascii="Times New Roman" w:hAnsi="Times New Roman" w:cs="Times New Roman"/>
          <w:sz w:val="24"/>
          <w:szCs w:val="24"/>
          <w:lang w:val="et-EE"/>
        </w:rPr>
        <w:t>katab või hüvitab</w:t>
      </w:r>
      <w:r w:rsidRPr="00735E31">
        <w:rPr>
          <w:rFonts w:ascii="Times New Roman" w:hAnsi="Times New Roman" w:cs="Times New Roman"/>
          <w:sz w:val="24"/>
          <w:szCs w:val="24"/>
          <w:lang w:val="et-EE"/>
        </w:rPr>
        <w:t xml:space="preserve"> teenistuja ning temaga kaasasoleva perekonnaliikme käesolevas paragrahvis käsitletud kindlustus- ja ravikulud sõlmitud lepingute kohaselt või katab need tegelike kulude ulatuses esitatud arvete, teenistuja taotluse ning </w:t>
      </w:r>
      <w:r>
        <w:rPr>
          <w:rFonts w:ascii="Times New Roman" w:hAnsi="Times New Roman" w:cs="Times New Roman"/>
          <w:sz w:val="24"/>
          <w:szCs w:val="24"/>
          <w:lang w:val="et-EE"/>
        </w:rPr>
        <w:t xml:space="preserve">kulude katmise või hüvitamise </w:t>
      </w:r>
      <w:r w:rsidRPr="00735E31">
        <w:rPr>
          <w:rFonts w:ascii="Times New Roman" w:hAnsi="Times New Roman" w:cs="Times New Roman"/>
          <w:sz w:val="24"/>
          <w:szCs w:val="24"/>
          <w:lang w:val="et-EE"/>
        </w:rPr>
        <w:t>otsuse alusel.</w:t>
      </w:r>
      <w:r>
        <w:rPr>
          <w:rFonts w:ascii="Times New Roman" w:hAnsi="Times New Roman" w:cs="Times New Roman"/>
          <w:sz w:val="24"/>
          <w:szCs w:val="24"/>
          <w:lang w:val="et-EE"/>
        </w:rPr>
        <w:t>“;</w:t>
      </w:r>
    </w:p>
    <w:p w14:paraId="21832CE5" w14:textId="77777777" w:rsidR="001A6C31" w:rsidRDefault="001A6C31" w:rsidP="001718AB">
      <w:pPr>
        <w:rPr>
          <w:rFonts w:ascii="Times New Roman" w:hAnsi="Times New Roman" w:cs="Times New Roman"/>
          <w:sz w:val="24"/>
          <w:szCs w:val="24"/>
          <w:lang w:val="et-EE"/>
        </w:rPr>
      </w:pPr>
    </w:p>
    <w:p w14:paraId="0E67F65B" w14:textId="2DACA8A1" w:rsidR="00060BFE" w:rsidRDefault="00B3278E" w:rsidP="001718AB">
      <w:pPr>
        <w:rPr>
          <w:rFonts w:ascii="Times New Roman" w:hAnsi="Times New Roman" w:cs="Times New Roman"/>
          <w:sz w:val="24"/>
          <w:szCs w:val="24"/>
          <w:lang w:val="et-EE"/>
        </w:rPr>
      </w:pPr>
      <w:r>
        <w:rPr>
          <w:rFonts w:ascii="Times New Roman" w:hAnsi="Times New Roman" w:cs="Times New Roman"/>
          <w:b/>
          <w:bCs/>
          <w:sz w:val="24"/>
          <w:szCs w:val="24"/>
          <w:lang w:val="et-EE"/>
        </w:rPr>
        <w:t>4</w:t>
      </w:r>
      <w:r w:rsidR="003147E3">
        <w:rPr>
          <w:rFonts w:ascii="Times New Roman" w:hAnsi="Times New Roman" w:cs="Times New Roman"/>
          <w:b/>
          <w:bCs/>
          <w:sz w:val="24"/>
          <w:szCs w:val="24"/>
          <w:lang w:val="et-EE"/>
        </w:rPr>
        <w:t>4</w:t>
      </w:r>
      <w:r w:rsidR="00060BFE" w:rsidRPr="00060BFE">
        <w:rPr>
          <w:rFonts w:ascii="Times New Roman" w:hAnsi="Times New Roman" w:cs="Times New Roman"/>
          <w:b/>
          <w:bCs/>
          <w:sz w:val="24"/>
          <w:szCs w:val="24"/>
          <w:lang w:val="et-EE"/>
        </w:rPr>
        <w:t>)</w:t>
      </w:r>
      <w:r w:rsidR="00060BFE">
        <w:rPr>
          <w:rFonts w:ascii="Times New Roman" w:hAnsi="Times New Roman" w:cs="Times New Roman"/>
          <w:sz w:val="24"/>
          <w:szCs w:val="24"/>
          <w:lang w:val="et-EE"/>
        </w:rPr>
        <w:t xml:space="preserve"> paragrahvi 18 täiendatakse lõikega 7 järgmises sõnastuses:</w:t>
      </w:r>
    </w:p>
    <w:p w14:paraId="7B790EA8" w14:textId="6A65ECE1" w:rsidR="00060BFE" w:rsidRPr="00060BFE" w:rsidRDefault="00060BFE" w:rsidP="001718AB">
      <w:pPr>
        <w:rPr>
          <w:rFonts w:ascii="Times New Roman" w:hAnsi="Times New Roman" w:cs="Times New Roman"/>
          <w:sz w:val="24"/>
          <w:szCs w:val="24"/>
          <w:lang w:val="et-EE"/>
        </w:rPr>
      </w:pPr>
      <w:bookmarkStart w:id="23" w:name="_Hlk168479705"/>
      <w:r>
        <w:rPr>
          <w:rFonts w:ascii="Times New Roman" w:hAnsi="Times New Roman" w:cs="Times New Roman"/>
          <w:sz w:val="24"/>
          <w:szCs w:val="24"/>
          <w:lang w:val="et-EE"/>
        </w:rPr>
        <w:t xml:space="preserve">„(7) Kui </w:t>
      </w:r>
      <w:r w:rsidR="006A62BE">
        <w:rPr>
          <w:rFonts w:ascii="Times New Roman" w:hAnsi="Times New Roman" w:cs="Times New Roman"/>
          <w:sz w:val="24"/>
          <w:szCs w:val="24"/>
          <w:lang w:val="et-EE"/>
        </w:rPr>
        <w:t xml:space="preserve">käesolevas paragrahvis </w:t>
      </w:r>
      <w:bookmarkStart w:id="24" w:name="_Hlk175323796"/>
      <w:r w:rsidR="006A62BE">
        <w:rPr>
          <w:rFonts w:ascii="Times New Roman" w:hAnsi="Times New Roman" w:cs="Times New Roman"/>
          <w:sz w:val="24"/>
          <w:szCs w:val="24"/>
          <w:lang w:val="et-EE"/>
        </w:rPr>
        <w:t xml:space="preserve">nimetatud kulude katmiseks </w:t>
      </w:r>
      <w:r>
        <w:rPr>
          <w:rFonts w:ascii="Times New Roman" w:hAnsi="Times New Roman" w:cs="Times New Roman"/>
          <w:sz w:val="24"/>
          <w:szCs w:val="24"/>
          <w:lang w:val="et-EE"/>
        </w:rPr>
        <w:t>asukohariigis</w:t>
      </w:r>
      <w:r w:rsidR="006A62BE">
        <w:rPr>
          <w:rFonts w:ascii="Times New Roman" w:hAnsi="Times New Roman" w:cs="Times New Roman"/>
          <w:sz w:val="24"/>
          <w:szCs w:val="24"/>
          <w:lang w:val="et-EE"/>
        </w:rPr>
        <w:t xml:space="preserve"> ei ole võimalik sõlmida lõikes</w:t>
      </w:r>
      <w:r>
        <w:rPr>
          <w:rFonts w:ascii="Times New Roman" w:hAnsi="Times New Roman" w:cs="Times New Roman"/>
          <w:sz w:val="24"/>
          <w:szCs w:val="24"/>
          <w:lang w:val="et-EE"/>
        </w:rPr>
        <w:t xml:space="preserve"> 1 nimetatud meditsiiniabikindlustus</w:t>
      </w:r>
      <w:r w:rsidR="006A62BE">
        <w:rPr>
          <w:rFonts w:ascii="Times New Roman" w:hAnsi="Times New Roman" w:cs="Times New Roman"/>
          <w:sz w:val="24"/>
          <w:szCs w:val="24"/>
          <w:lang w:val="et-EE"/>
        </w:rPr>
        <w:t>t</w:t>
      </w:r>
      <w:bookmarkEnd w:id="24"/>
      <w:r w:rsidR="006A62BE">
        <w:rPr>
          <w:rFonts w:ascii="Times New Roman" w:hAnsi="Times New Roman" w:cs="Times New Roman"/>
          <w:sz w:val="24"/>
          <w:szCs w:val="24"/>
          <w:lang w:val="et-EE"/>
        </w:rPr>
        <w:t xml:space="preserve">, </w:t>
      </w:r>
      <w:bookmarkStart w:id="25" w:name="_Hlk175323742"/>
      <w:r w:rsidR="006A62BE">
        <w:rPr>
          <w:rFonts w:ascii="Times New Roman" w:hAnsi="Times New Roman" w:cs="Times New Roman"/>
          <w:sz w:val="24"/>
          <w:szCs w:val="24"/>
          <w:lang w:val="et-EE"/>
        </w:rPr>
        <w:t>katab teenistuja kulud Välisministeerium või lähetajaministeerium</w:t>
      </w:r>
      <w:bookmarkEnd w:id="23"/>
      <w:r w:rsidR="006A62BE">
        <w:rPr>
          <w:rFonts w:ascii="Times New Roman" w:hAnsi="Times New Roman" w:cs="Times New Roman"/>
          <w:sz w:val="24"/>
          <w:szCs w:val="24"/>
          <w:lang w:val="et-EE"/>
        </w:rPr>
        <w:t>.</w:t>
      </w:r>
      <w:bookmarkEnd w:id="25"/>
      <w:r w:rsidR="006A62BE">
        <w:rPr>
          <w:rFonts w:ascii="Times New Roman" w:hAnsi="Times New Roman" w:cs="Times New Roman"/>
          <w:sz w:val="24"/>
          <w:szCs w:val="24"/>
          <w:lang w:val="et-EE"/>
        </w:rPr>
        <w:t>“;</w:t>
      </w:r>
    </w:p>
    <w:p w14:paraId="7D78D4C3" w14:textId="72ABCE7A" w:rsidR="00060BFE" w:rsidRDefault="00060BFE" w:rsidP="001718AB">
      <w:pPr>
        <w:rPr>
          <w:rFonts w:ascii="Times New Roman" w:hAnsi="Times New Roman" w:cs="Times New Roman"/>
          <w:noProof/>
          <w:sz w:val="24"/>
          <w:szCs w:val="24"/>
          <w:lang w:val="et-EE"/>
        </w:rPr>
      </w:pPr>
    </w:p>
    <w:p w14:paraId="55021977" w14:textId="20C935C0" w:rsidR="00CB09E3" w:rsidRDefault="00B3278E" w:rsidP="001718AB">
      <w:pPr>
        <w:rPr>
          <w:rFonts w:ascii="Times New Roman" w:hAnsi="Times New Roman" w:cs="Times New Roman"/>
          <w:sz w:val="24"/>
          <w:szCs w:val="24"/>
          <w:lang w:val="et-EE"/>
        </w:rPr>
      </w:pPr>
      <w:r>
        <w:rPr>
          <w:rFonts w:ascii="Times New Roman" w:hAnsi="Times New Roman" w:cs="Times New Roman"/>
          <w:b/>
          <w:bCs/>
          <w:noProof/>
          <w:sz w:val="24"/>
          <w:szCs w:val="24"/>
          <w:lang w:val="et-EE"/>
        </w:rPr>
        <w:t>4</w:t>
      </w:r>
      <w:r w:rsidR="003147E3">
        <w:rPr>
          <w:rFonts w:ascii="Times New Roman" w:hAnsi="Times New Roman" w:cs="Times New Roman"/>
          <w:b/>
          <w:bCs/>
          <w:noProof/>
          <w:sz w:val="24"/>
          <w:szCs w:val="24"/>
          <w:lang w:val="et-EE"/>
        </w:rPr>
        <w:t>5</w:t>
      </w:r>
      <w:r w:rsidR="00CB09E3" w:rsidRPr="00CB09E3">
        <w:rPr>
          <w:rFonts w:ascii="Times New Roman" w:hAnsi="Times New Roman" w:cs="Times New Roman"/>
          <w:b/>
          <w:bCs/>
          <w:noProof/>
          <w:sz w:val="24"/>
          <w:szCs w:val="24"/>
          <w:lang w:val="et-EE"/>
        </w:rPr>
        <w:t>)</w:t>
      </w:r>
      <w:r w:rsidR="00CB09E3">
        <w:rPr>
          <w:rFonts w:ascii="Times New Roman" w:hAnsi="Times New Roman" w:cs="Times New Roman"/>
          <w:noProof/>
          <w:sz w:val="24"/>
          <w:szCs w:val="24"/>
          <w:lang w:val="et-EE"/>
        </w:rPr>
        <w:t xml:space="preserve"> </w:t>
      </w:r>
      <w:r w:rsidR="00CB09E3">
        <w:rPr>
          <w:rFonts w:ascii="Times New Roman" w:hAnsi="Times New Roman" w:cs="Times New Roman"/>
          <w:sz w:val="24"/>
          <w:szCs w:val="24"/>
          <w:lang w:val="et-EE"/>
        </w:rPr>
        <w:t>paragrahvi 19 lõige 4 muudetakse ja sõnastatakse järgmiselt:</w:t>
      </w:r>
    </w:p>
    <w:p w14:paraId="441D0293" w14:textId="71AE8C51" w:rsidR="00CB09E3" w:rsidRDefault="00CB09E3" w:rsidP="001718AB">
      <w:pPr>
        <w:rPr>
          <w:rFonts w:ascii="Times New Roman" w:hAnsi="Times New Roman" w:cs="Times New Roman"/>
          <w:noProof/>
          <w:sz w:val="24"/>
          <w:szCs w:val="24"/>
          <w:lang w:val="et-EE"/>
        </w:rPr>
      </w:pPr>
      <w:r>
        <w:rPr>
          <w:rFonts w:ascii="Times New Roman" w:hAnsi="Times New Roman" w:cs="Times New Roman"/>
          <w:sz w:val="24"/>
          <w:szCs w:val="24"/>
          <w:lang w:val="et-EE"/>
        </w:rPr>
        <w:t xml:space="preserve">„(4) </w:t>
      </w:r>
      <w:bookmarkStart w:id="26" w:name="_Hlk168479737"/>
      <w:r w:rsidRPr="00CB09E3">
        <w:rPr>
          <w:rFonts w:ascii="Times New Roman" w:hAnsi="Times New Roman" w:cs="Times New Roman"/>
          <w:sz w:val="24"/>
          <w:szCs w:val="24"/>
          <w:lang w:val="et-EE"/>
        </w:rPr>
        <w:t xml:space="preserve">Lõigetes 1 ja 2 nimetatud kulud </w:t>
      </w:r>
      <w:r w:rsidRPr="00AA0956">
        <w:rPr>
          <w:rFonts w:ascii="Times New Roman" w:hAnsi="Times New Roman" w:cs="Times New Roman"/>
          <w:sz w:val="24"/>
          <w:szCs w:val="24"/>
          <w:lang w:val="et-EE"/>
        </w:rPr>
        <w:t>katab või hüvitab</w:t>
      </w:r>
      <w:r w:rsidRPr="00CB09E3">
        <w:rPr>
          <w:rFonts w:ascii="Times New Roman" w:hAnsi="Times New Roman" w:cs="Times New Roman"/>
          <w:sz w:val="24"/>
          <w:szCs w:val="24"/>
          <w:lang w:val="et-EE"/>
        </w:rPr>
        <w:t xml:space="preserve"> Välisministeerium või lähetajaministeerium esitatud arvete, asjakohaste lepingute või kokkulepete, teenistuja taotluse </w:t>
      </w:r>
      <w:r w:rsidR="003B7E93">
        <w:rPr>
          <w:rFonts w:ascii="Times New Roman" w:hAnsi="Times New Roman" w:cs="Times New Roman"/>
          <w:sz w:val="24"/>
          <w:szCs w:val="24"/>
          <w:lang w:val="et-EE"/>
        </w:rPr>
        <w:t>ning</w:t>
      </w:r>
      <w:r w:rsidRPr="00CB09E3">
        <w:rPr>
          <w:rFonts w:ascii="Times New Roman" w:hAnsi="Times New Roman" w:cs="Times New Roman"/>
          <w:sz w:val="24"/>
          <w:szCs w:val="24"/>
          <w:lang w:val="et-EE"/>
        </w:rPr>
        <w:t xml:space="preserve"> kulude </w:t>
      </w:r>
      <w:r w:rsidRPr="00AA0956">
        <w:rPr>
          <w:rFonts w:ascii="Times New Roman" w:hAnsi="Times New Roman" w:cs="Times New Roman"/>
          <w:sz w:val="24"/>
          <w:szCs w:val="24"/>
          <w:lang w:val="et-EE"/>
        </w:rPr>
        <w:t>katmise või hüvitamise</w:t>
      </w:r>
      <w:r w:rsidRPr="00CB09E3">
        <w:rPr>
          <w:rFonts w:ascii="Times New Roman" w:hAnsi="Times New Roman" w:cs="Times New Roman"/>
          <w:sz w:val="24"/>
          <w:szCs w:val="24"/>
          <w:lang w:val="et-EE"/>
        </w:rPr>
        <w:t xml:space="preserve"> otsuse alusel.</w:t>
      </w:r>
      <w:r w:rsidRPr="001A6C31">
        <w:rPr>
          <w:rFonts w:ascii="Times New Roman" w:hAnsi="Times New Roman" w:cs="Times New Roman"/>
          <w:sz w:val="24"/>
          <w:szCs w:val="24"/>
          <w:lang w:val="et-EE"/>
        </w:rPr>
        <w:t>“;</w:t>
      </w:r>
      <w:bookmarkEnd w:id="26"/>
    </w:p>
    <w:p w14:paraId="0956D4F4" w14:textId="77777777" w:rsidR="00CB09E3" w:rsidRDefault="00CB09E3" w:rsidP="001718AB">
      <w:pPr>
        <w:rPr>
          <w:rFonts w:ascii="Times New Roman" w:hAnsi="Times New Roman" w:cs="Times New Roman"/>
          <w:noProof/>
          <w:sz w:val="24"/>
          <w:szCs w:val="24"/>
          <w:lang w:val="et-EE"/>
        </w:rPr>
      </w:pPr>
    </w:p>
    <w:p w14:paraId="25B01693" w14:textId="64362907" w:rsidR="00BB7536" w:rsidRDefault="00CB09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4</w:t>
      </w:r>
      <w:r w:rsidR="003147E3">
        <w:rPr>
          <w:rFonts w:ascii="Times New Roman" w:hAnsi="Times New Roman" w:cs="Times New Roman"/>
          <w:b/>
          <w:bCs/>
          <w:noProof/>
          <w:sz w:val="24"/>
          <w:szCs w:val="24"/>
          <w:lang w:val="et-EE"/>
        </w:rPr>
        <w:t>6</w:t>
      </w:r>
      <w:r w:rsidR="00A44BE6" w:rsidRPr="00FD293E">
        <w:rPr>
          <w:rFonts w:ascii="Times New Roman" w:hAnsi="Times New Roman" w:cs="Times New Roman"/>
          <w:b/>
          <w:bCs/>
          <w:noProof/>
          <w:sz w:val="24"/>
          <w:szCs w:val="24"/>
          <w:lang w:val="et-EE"/>
        </w:rPr>
        <w:t>)</w:t>
      </w:r>
      <w:r w:rsidR="00A44BE6">
        <w:rPr>
          <w:rFonts w:ascii="Times New Roman" w:hAnsi="Times New Roman" w:cs="Times New Roman"/>
          <w:noProof/>
          <w:sz w:val="24"/>
          <w:szCs w:val="24"/>
          <w:lang w:val="et-EE"/>
        </w:rPr>
        <w:t xml:space="preserve"> paragrahvi 20 lõ</w:t>
      </w:r>
      <w:r w:rsidR="003B7E93">
        <w:rPr>
          <w:rFonts w:ascii="Times New Roman" w:hAnsi="Times New Roman" w:cs="Times New Roman"/>
          <w:noProof/>
          <w:sz w:val="24"/>
          <w:szCs w:val="24"/>
          <w:lang w:val="et-EE"/>
        </w:rPr>
        <w:t>ige</w:t>
      </w:r>
      <w:r w:rsidR="00A44BE6">
        <w:rPr>
          <w:rFonts w:ascii="Times New Roman" w:hAnsi="Times New Roman" w:cs="Times New Roman"/>
          <w:noProof/>
          <w:sz w:val="24"/>
          <w:szCs w:val="24"/>
          <w:lang w:val="et-EE"/>
        </w:rPr>
        <w:t xml:space="preserve"> 1 </w:t>
      </w:r>
      <w:r w:rsidR="00BB7536">
        <w:rPr>
          <w:rFonts w:ascii="Times New Roman" w:hAnsi="Times New Roman" w:cs="Times New Roman"/>
          <w:noProof/>
          <w:sz w:val="24"/>
          <w:szCs w:val="24"/>
          <w:lang w:val="et-EE"/>
        </w:rPr>
        <w:t>muudetakse ja sõnastatakse järgmiselt:</w:t>
      </w:r>
    </w:p>
    <w:p w14:paraId="47D02C3D" w14:textId="59FF35F6" w:rsidR="00BB7536" w:rsidRPr="00BB7536" w:rsidRDefault="00BB7536" w:rsidP="00BB7536">
      <w:pPr>
        <w:rPr>
          <w:rFonts w:ascii="Times New Roman" w:hAnsi="Times New Roman" w:cs="Times New Roman"/>
          <w:sz w:val="24"/>
          <w:szCs w:val="24"/>
          <w:lang w:val="et-EE"/>
        </w:rPr>
      </w:pPr>
      <w:r w:rsidRPr="00BB7536">
        <w:rPr>
          <w:rFonts w:ascii="Times New Roman" w:hAnsi="Times New Roman" w:cs="Times New Roman"/>
          <w:sz w:val="24"/>
          <w:szCs w:val="24"/>
          <w:lang w:val="et-EE"/>
        </w:rPr>
        <w:t>„(1) Välisesinduses töötavale teenistujale hüvitatakse alates viieaastase kaasasoleva lapse (või noorema, kui laps käib asukohariigi koolis ja seal on ette nähtud varasem koolikohustus) põhi- ja üldkeskhariduse omandamise kulud, sealhulgas:</w:t>
      </w:r>
    </w:p>
    <w:p w14:paraId="183E0817" w14:textId="77777777" w:rsidR="00BB7536" w:rsidRPr="00BB7536" w:rsidRDefault="00BB7536" w:rsidP="00BB7536">
      <w:pPr>
        <w:rPr>
          <w:rFonts w:ascii="Times New Roman" w:hAnsi="Times New Roman" w:cs="Times New Roman"/>
          <w:sz w:val="24"/>
          <w:szCs w:val="24"/>
          <w:lang w:val="et-EE"/>
        </w:rPr>
      </w:pPr>
      <w:r w:rsidRPr="00BB7536">
        <w:rPr>
          <w:rFonts w:ascii="Times New Roman" w:hAnsi="Times New Roman" w:cs="Times New Roman"/>
          <w:sz w:val="24"/>
          <w:szCs w:val="24"/>
          <w:lang w:val="et-EE"/>
        </w:rPr>
        <w:t xml:space="preserve">1) </w:t>
      </w:r>
      <w:bookmarkStart w:id="27" w:name="_Hlk175324677"/>
      <w:r w:rsidRPr="00BB7536">
        <w:rPr>
          <w:rFonts w:ascii="Times New Roman" w:hAnsi="Times New Roman" w:cs="Times New Roman"/>
          <w:sz w:val="24"/>
          <w:szCs w:val="24"/>
          <w:lang w:val="et-EE"/>
        </w:rPr>
        <w:t>registreerimis- ja õppemaks ning sellega seoses ettenähtud deposiidid ja muud sarnased kohustuslikud tasud;</w:t>
      </w:r>
      <w:bookmarkEnd w:id="27"/>
    </w:p>
    <w:p w14:paraId="1EC90B5C" w14:textId="77777777" w:rsidR="00BB7536" w:rsidRPr="00BB7536" w:rsidRDefault="00BB7536" w:rsidP="00BB7536">
      <w:pPr>
        <w:rPr>
          <w:rFonts w:ascii="Times New Roman" w:hAnsi="Times New Roman" w:cs="Times New Roman"/>
          <w:sz w:val="24"/>
          <w:szCs w:val="24"/>
          <w:lang w:val="et-EE"/>
        </w:rPr>
      </w:pPr>
      <w:r w:rsidRPr="00BB7536">
        <w:rPr>
          <w:rFonts w:ascii="Times New Roman" w:hAnsi="Times New Roman" w:cs="Times New Roman"/>
          <w:sz w:val="24"/>
          <w:szCs w:val="24"/>
          <w:lang w:val="et-EE"/>
        </w:rPr>
        <w:t>2) kohustuslik õppematerjal (välja arvatud deposiidid);</w:t>
      </w:r>
    </w:p>
    <w:p w14:paraId="21C59A52" w14:textId="77777777" w:rsidR="00BB7536" w:rsidRPr="00BB7536" w:rsidRDefault="00BB7536" w:rsidP="00BB7536">
      <w:pPr>
        <w:rPr>
          <w:rFonts w:ascii="Times New Roman" w:hAnsi="Times New Roman" w:cs="Times New Roman"/>
          <w:sz w:val="24"/>
          <w:szCs w:val="24"/>
          <w:lang w:val="et-EE"/>
        </w:rPr>
      </w:pPr>
      <w:r w:rsidRPr="00BB7536">
        <w:rPr>
          <w:rFonts w:ascii="Times New Roman" w:hAnsi="Times New Roman" w:cs="Times New Roman"/>
          <w:sz w:val="24"/>
          <w:szCs w:val="24"/>
          <w:lang w:val="et-EE"/>
        </w:rPr>
        <w:t xml:space="preserve">3) kooli poolt ettenähtud </w:t>
      </w:r>
      <w:proofErr w:type="spellStart"/>
      <w:r w:rsidRPr="00BB7536">
        <w:rPr>
          <w:rFonts w:ascii="Times New Roman" w:hAnsi="Times New Roman" w:cs="Times New Roman"/>
          <w:sz w:val="24"/>
          <w:szCs w:val="24"/>
          <w:lang w:val="et-EE"/>
        </w:rPr>
        <w:t>järeleaitamistunnid</w:t>
      </w:r>
      <w:proofErr w:type="spellEnd"/>
      <w:r w:rsidRPr="00BB7536">
        <w:rPr>
          <w:rFonts w:ascii="Times New Roman" w:hAnsi="Times New Roman" w:cs="Times New Roman"/>
          <w:sz w:val="24"/>
          <w:szCs w:val="24"/>
          <w:lang w:val="et-EE"/>
        </w:rPr>
        <w:t xml:space="preserve"> õppekeele omandamiseks;</w:t>
      </w:r>
    </w:p>
    <w:p w14:paraId="34BE03B9" w14:textId="2277AEF6" w:rsidR="00BB7536" w:rsidRPr="00BB7536" w:rsidRDefault="00BB7536" w:rsidP="00BB7536">
      <w:pPr>
        <w:rPr>
          <w:rFonts w:ascii="Times New Roman" w:hAnsi="Times New Roman" w:cs="Times New Roman"/>
          <w:sz w:val="24"/>
          <w:szCs w:val="24"/>
          <w:lang w:val="et-EE"/>
        </w:rPr>
      </w:pPr>
      <w:r w:rsidRPr="00BB7536">
        <w:rPr>
          <w:rFonts w:ascii="Times New Roman" w:hAnsi="Times New Roman" w:cs="Times New Roman"/>
          <w:sz w:val="24"/>
          <w:szCs w:val="24"/>
          <w:lang w:val="et-EE"/>
        </w:rPr>
        <w:t xml:space="preserve">4) </w:t>
      </w:r>
      <w:r w:rsidRPr="00BB7536">
        <w:rPr>
          <w:rFonts w:ascii="Times New Roman" w:hAnsi="Times New Roman" w:cs="Times New Roman"/>
          <w:noProof/>
          <w:sz w:val="24"/>
          <w:szCs w:val="24"/>
          <w:lang w:val="et-EE"/>
        </w:rPr>
        <w:t>põhjendatud juhul kooli organiseeritud lapse transport kooli ja tagasi 75% ulatuses</w:t>
      </w:r>
      <w:r w:rsidRPr="00BB7536">
        <w:rPr>
          <w:rFonts w:ascii="Times New Roman" w:hAnsi="Times New Roman" w:cs="Times New Roman"/>
          <w:sz w:val="24"/>
          <w:szCs w:val="24"/>
          <w:lang w:val="et-EE"/>
        </w:rPr>
        <w:t>.</w:t>
      </w:r>
      <w:r>
        <w:rPr>
          <w:rFonts w:ascii="Times New Roman" w:hAnsi="Times New Roman" w:cs="Times New Roman"/>
          <w:sz w:val="24"/>
          <w:szCs w:val="24"/>
          <w:lang w:val="et-EE"/>
        </w:rPr>
        <w:t>“;</w:t>
      </w:r>
    </w:p>
    <w:p w14:paraId="6638182F" w14:textId="1104A2C3" w:rsidR="00D7451A" w:rsidRDefault="00D7451A" w:rsidP="001718AB">
      <w:pPr>
        <w:rPr>
          <w:rFonts w:ascii="Times New Roman" w:hAnsi="Times New Roman" w:cs="Times New Roman"/>
          <w:noProof/>
          <w:sz w:val="24"/>
          <w:szCs w:val="24"/>
          <w:lang w:val="et-EE"/>
        </w:rPr>
      </w:pPr>
    </w:p>
    <w:p w14:paraId="79E4C497" w14:textId="4E88DF6F" w:rsidR="00D7451A" w:rsidRDefault="00D7451A" w:rsidP="001718AB">
      <w:pPr>
        <w:rPr>
          <w:rFonts w:ascii="Times New Roman" w:hAnsi="Times New Roman" w:cs="Times New Roman"/>
          <w:noProof/>
          <w:sz w:val="24"/>
          <w:szCs w:val="24"/>
          <w:lang w:val="et-EE"/>
        </w:rPr>
      </w:pPr>
      <w:r w:rsidRPr="00D7451A">
        <w:rPr>
          <w:rFonts w:ascii="Times New Roman" w:hAnsi="Times New Roman" w:cs="Times New Roman"/>
          <w:b/>
          <w:bCs/>
          <w:noProof/>
          <w:sz w:val="24"/>
          <w:szCs w:val="24"/>
          <w:lang w:val="et-EE"/>
        </w:rPr>
        <w:t>4</w:t>
      </w:r>
      <w:r w:rsidR="003147E3">
        <w:rPr>
          <w:rFonts w:ascii="Times New Roman" w:hAnsi="Times New Roman" w:cs="Times New Roman"/>
          <w:b/>
          <w:bCs/>
          <w:noProof/>
          <w:sz w:val="24"/>
          <w:szCs w:val="24"/>
          <w:lang w:val="et-EE"/>
        </w:rPr>
        <w:t>7</w:t>
      </w:r>
      <w:r w:rsidRPr="00D7451A">
        <w:rPr>
          <w:rFonts w:ascii="Times New Roman" w:hAnsi="Times New Roman" w:cs="Times New Roman"/>
          <w:b/>
          <w:bCs/>
          <w:noProof/>
          <w:sz w:val="24"/>
          <w:szCs w:val="24"/>
          <w:lang w:val="et-EE"/>
        </w:rPr>
        <w:t>)</w:t>
      </w:r>
      <w:r>
        <w:rPr>
          <w:rFonts w:ascii="Times New Roman" w:hAnsi="Times New Roman" w:cs="Times New Roman"/>
          <w:noProof/>
          <w:sz w:val="24"/>
          <w:szCs w:val="24"/>
          <w:lang w:val="et-EE"/>
        </w:rPr>
        <w:t xml:space="preserve"> paragrahvi 20 lõikes 4 </w:t>
      </w:r>
      <w:r>
        <w:rPr>
          <w:rFonts w:ascii="Times New Roman" w:hAnsi="Times New Roman" w:cs="Times New Roman"/>
          <w:sz w:val="24"/>
          <w:szCs w:val="24"/>
          <w:lang w:val="et-EE"/>
        </w:rPr>
        <w:t>asendatakse lauseosa</w:t>
      </w:r>
      <w:r w:rsidRPr="001A6C31">
        <w:rPr>
          <w:rFonts w:ascii="Times New Roman" w:hAnsi="Times New Roman" w:cs="Times New Roman"/>
          <w:sz w:val="24"/>
          <w:szCs w:val="24"/>
          <w:lang w:val="et-EE"/>
        </w:rPr>
        <w:t xml:space="preserve"> „Välisministeeriumi haldusküsimuste asekantsleri või lähetajaministeeriumi kantsleri või tema volitatud isiku“ sõna</w:t>
      </w:r>
      <w:r>
        <w:rPr>
          <w:rFonts w:ascii="Times New Roman" w:hAnsi="Times New Roman" w:cs="Times New Roman"/>
          <w:sz w:val="24"/>
          <w:szCs w:val="24"/>
          <w:lang w:val="et-EE"/>
        </w:rPr>
        <w:t>de</w:t>
      </w:r>
      <w:r w:rsidRPr="001A6C31">
        <w:rPr>
          <w:rFonts w:ascii="Times New Roman" w:hAnsi="Times New Roman" w:cs="Times New Roman"/>
          <w:sz w:val="24"/>
          <w:szCs w:val="24"/>
          <w:lang w:val="et-EE"/>
        </w:rPr>
        <w:t>ga „</w:t>
      </w:r>
      <w:r>
        <w:rPr>
          <w:rFonts w:ascii="Times New Roman" w:hAnsi="Times New Roman" w:cs="Times New Roman"/>
          <w:sz w:val="24"/>
          <w:szCs w:val="24"/>
          <w:lang w:val="et-EE"/>
        </w:rPr>
        <w:t>kulude katmise või hüvitamise</w:t>
      </w:r>
      <w:r w:rsidRPr="001A6C31">
        <w:rPr>
          <w:rFonts w:ascii="Times New Roman" w:hAnsi="Times New Roman" w:cs="Times New Roman"/>
          <w:sz w:val="24"/>
          <w:szCs w:val="24"/>
          <w:lang w:val="et-EE"/>
        </w:rPr>
        <w:t>“;</w:t>
      </w:r>
    </w:p>
    <w:p w14:paraId="2F966E22" w14:textId="390BEDD0" w:rsidR="00FD293E" w:rsidRDefault="00FD293E" w:rsidP="001718AB">
      <w:pPr>
        <w:rPr>
          <w:rFonts w:ascii="Times New Roman" w:hAnsi="Times New Roman" w:cs="Times New Roman"/>
          <w:noProof/>
          <w:sz w:val="24"/>
          <w:szCs w:val="24"/>
          <w:lang w:val="et-EE"/>
        </w:rPr>
      </w:pPr>
    </w:p>
    <w:p w14:paraId="19AF07C7" w14:textId="6B9EFD9E" w:rsidR="00FD293E" w:rsidRDefault="00FD293E" w:rsidP="001718AB">
      <w:pPr>
        <w:rPr>
          <w:rFonts w:ascii="Times New Roman" w:hAnsi="Times New Roman" w:cs="Times New Roman"/>
          <w:noProof/>
          <w:sz w:val="24"/>
          <w:szCs w:val="24"/>
          <w:lang w:val="et-EE"/>
        </w:rPr>
      </w:pPr>
      <w:r w:rsidRPr="00FD293E">
        <w:rPr>
          <w:rFonts w:ascii="Times New Roman" w:hAnsi="Times New Roman" w:cs="Times New Roman"/>
          <w:b/>
          <w:bCs/>
          <w:noProof/>
          <w:sz w:val="24"/>
          <w:szCs w:val="24"/>
          <w:lang w:val="et-EE"/>
        </w:rPr>
        <w:t>4</w:t>
      </w:r>
      <w:r w:rsidR="003147E3">
        <w:rPr>
          <w:rFonts w:ascii="Times New Roman" w:hAnsi="Times New Roman" w:cs="Times New Roman"/>
          <w:b/>
          <w:bCs/>
          <w:noProof/>
          <w:sz w:val="24"/>
          <w:szCs w:val="24"/>
          <w:lang w:val="et-EE"/>
        </w:rPr>
        <w:t>8</w:t>
      </w:r>
      <w:r w:rsidRPr="00FD293E">
        <w:rPr>
          <w:rFonts w:ascii="Times New Roman" w:hAnsi="Times New Roman" w:cs="Times New Roman"/>
          <w:b/>
          <w:bCs/>
          <w:noProof/>
          <w:sz w:val="24"/>
          <w:szCs w:val="24"/>
          <w:lang w:val="et-EE"/>
        </w:rPr>
        <w:t>)</w:t>
      </w:r>
      <w:r>
        <w:rPr>
          <w:rFonts w:ascii="Times New Roman" w:hAnsi="Times New Roman" w:cs="Times New Roman"/>
          <w:noProof/>
          <w:sz w:val="24"/>
          <w:szCs w:val="24"/>
          <w:lang w:val="et-EE"/>
        </w:rPr>
        <w:t xml:space="preserve"> paragrahvi 21 lõike</w:t>
      </w:r>
      <w:r w:rsidR="00D7451A">
        <w:rPr>
          <w:rFonts w:ascii="Times New Roman" w:hAnsi="Times New Roman" w:cs="Times New Roman"/>
          <w:noProof/>
          <w:sz w:val="24"/>
          <w:szCs w:val="24"/>
          <w:lang w:val="et-EE"/>
        </w:rPr>
        <w:t>d</w:t>
      </w:r>
      <w:r>
        <w:rPr>
          <w:rFonts w:ascii="Times New Roman" w:hAnsi="Times New Roman" w:cs="Times New Roman"/>
          <w:noProof/>
          <w:sz w:val="24"/>
          <w:szCs w:val="24"/>
          <w:lang w:val="et-EE"/>
        </w:rPr>
        <w:t xml:space="preserve"> 1 ja 2 muudetakse </w:t>
      </w:r>
      <w:r w:rsidR="00DA60D6">
        <w:rPr>
          <w:rFonts w:ascii="Times New Roman" w:hAnsi="Times New Roman" w:cs="Times New Roman"/>
          <w:noProof/>
          <w:sz w:val="24"/>
          <w:szCs w:val="24"/>
          <w:lang w:val="et-EE"/>
        </w:rPr>
        <w:t>ning</w:t>
      </w:r>
      <w:r>
        <w:rPr>
          <w:rFonts w:ascii="Times New Roman" w:hAnsi="Times New Roman" w:cs="Times New Roman"/>
          <w:noProof/>
          <w:sz w:val="24"/>
          <w:szCs w:val="24"/>
          <w:lang w:val="et-EE"/>
        </w:rPr>
        <w:t xml:space="preserve"> sõnastatakse järgmiselt:</w:t>
      </w:r>
    </w:p>
    <w:p w14:paraId="3C1CE9C8" w14:textId="1EA32980" w:rsidR="00AC0DF8" w:rsidRPr="00AC0DF8" w:rsidRDefault="00AC0DF8" w:rsidP="00AC0DF8">
      <w:pPr>
        <w:rPr>
          <w:rFonts w:ascii="Times New Roman" w:hAnsi="Times New Roman" w:cs="Times New Roman"/>
          <w:sz w:val="24"/>
          <w:szCs w:val="24"/>
          <w:lang w:val="et-EE"/>
        </w:rPr>
      </w:pPr>
      <w:bookmarkStart w:id="28" w:name="_Hlk168479871"/>
      <w:r>
        <w:rPr>
          <w:rFonts w:ascii="Times New Roman" w:hAnsi="Times New Roman" w:cs="Times New Roman"/>
          <w:sz w:val="24"/>
          <w:szCs w:val="24"/>
          <w:lang w:val="et-EE"/>
        </w:rPr>
        <w:t>„</w:t>
      </w:r>
      <w:r w:rsidRPr="00AC0DF8">
        <w:rPr>
          <w:rFonts w:ascii="Times New Roman" w:hAnsi="Times New Roman" w:cs="Times New Roman"/>
          <w:sz w:val="24"/>
          <w:szCs w:val="24"/>
          <w:lang w:val="et-EE"/>
        </w:rPr>
        <w:t>(1) Üks kord lähetusaasta jooksul hüvitatakse teenistuja ja temaga kaasasolevate perekonnaliikmete Eestisse puhkusele ja tagasi sõidu kulud</w:t>
      </w:r>
      <w:r w:rsidR="00D7451A">
        <w:rPr>
          <w:rFonts w:ascii="Times New Roman" w:hAnsi="Times New Roman" w:cs="Times New Roman"/>
          <w:sz w:val="24"/>
          <w:szCs w:val="24"/>
          <w:lang w:val="et-EE"/>
        </w:rPr>
        <w:t>.</w:t>
      </w:r>
    </w:p>
    <w:p w14:paraId="28C8BD0D" w14:textId="77777777" w:rsidR="00AC0DF8" w:rsidRDefault="00AC0DF8" w:rsidP="00AC0DF8">
      <w:pPr>
        <w:rPr>
          <w:rFonts w:ascii="Times New Roman" w:hAnsi="Times New Roman" w:cs="Times New Roman"/>
          <w:sz w:val="24"/>
          <w:szCs w:val="24"/>
          <w:lang w:val="et-EE"/>
        </w:rPr>
      </w:pPr>
    </w:p>
    <w:p w14:paraId="3C4162D1" w14:textId="04DC3F3C" w:rsidR="00AC0DF8" w:rsidRPr="00AC0DF8" w:rsidRDefault="00AC0DF8" w:rsidP="00AC0DF8">
      <w:pPr>
        <w:rPr>
          <w:rFonts w:ascii="Times New Roman" w:hAnsi="Times New Roman" w:cs="Times New Roman"/>
          <w:sz w:val="24"/>
          <w:szCs w:val="24"/>
          <w:lang w:val="et-EE"/>
        </w:rPr>
      </w:pPr>
      <w:r w:rsidRPr="00AC0DF8">
        <w:rPr>
          <w:rFonts w:ascii="Times New Roman" w:hAnsi="Times New Roman" w:cs="Times New Roman"/>
          <w:sz w:val="24"/>
          <w:szCs w:val="24"/>
          <w:lang w:val="et-EE"/>
        </w:rPr>
        <w:t>(2) Välisesindusse lähetamisel ja sealt tagasi kutsumisel hüvitatakse</w:t>
      </w:r>
      <w:r w:rsidR="00D7451A">
        <w:rPr>
          <w:rFonts w:ascii="Times New Roman" w:hAnsi="Times New Roman" w:cs="Times New Roman"/>
          <w:sz w:val="24"/>
          <w:szCs w:val="24"/>
          <w:lang w:val="et-EE"/>
        </w:rPr>
        <w:t xml:space="preserve"> </w:t>
      </w:r>
      <w:r w:rsidRPr="00AC0DF8">
        <w:rPr>
          <w:rFonts w:ascii="Times New Roman" w:hAnsi="Times New Roman" w:cs="Times New Roman"/>
          <w:sz w:val="24"/>
          <w:szCs w:val="24"/>
          <w:lang w:val="et-EE"/>
        </w:rPr>
        <w:t>teenistuja ja tema</w:t>
      </w:r>
      <w:r w:rsidR="00777BE7">
        <w:rPr>
          <w:rFonts w:ascii="Times New Roman" w:hAnsi="Times New Roman" w:cs="Times New Roman"/>
          <w:sz w:val="24"/>
          <w:szCs w:val="24"/>
          <w:lang w:val="et-EE"/>
        </w:rPr>
        <w:t>ga</w:t>
      </w:r>
      <w:r w:rsidRPr="00AC0DF8">
        <w:rPr>
          <w:rFonts w:ascii="Times New Roman" w:hAnsi="Times New Roman" w:cs="Times New Roman"/>
          <w:sz w:val="24"/>
          <w:szCs w:val="24"/>
          <w:lang w:val="et-EE"/>
        </w:rPr>
        <w:t xml:space="preserve"> kaasasolevate perekonnaliikmete sõidukulud. Kahe järjestikuse lähetuse puhul võib põhjendatud juhul</w:t>
      </w:r>
      <w:r w:rsidR="00D7451A">
        <w:rPr>
          <w:rFonts w:ascii="Times New Roman" w:hAnsi="Times New Roman" w:cs="Times New Roman"/>
          <w:sz w:val="24"/>
          <w:szCs w:val="24"/>
          <w:lang w:val="et-EE"/>
        </w:rPr>
        <w:t xml:space="preserve"> otsustada</w:t>
      </w:r>
      <w:r w:rsidRPr="00AC0DF8">
        <w:rPr>
          <w:rFonts w:ascii="Times New Roman" w:hAnsi="Times New Roman" w:cs="Times New Roman"/>
          <w:sz w:val="24"/>
          <w:szCs w:val="24"/>
          <w:lang w:val="et-EE"/>
        </w:rPr>
        <w:t xml:space="preserve"> hüvitada sõidukulud Eesti kaudu.</w:t>
      </w:r>
      <w:r>
        <w:rPr>
          <w:rFonts w:ascii="Times New Roman" w:hAnsi="Times New Roman" w:cs="Times New Roman"/>
          <w:sz w:val="24"/>
          <w:szCs w:val="24"/>
          <w:lang w:val="et-EE"/>
        </w:rPr>
        <w:t>“;</w:t>
      </w:r>
    </w:p>
    <w:bookmarkEnd w:id="28"/>
    <w:p w14:paraId="610534B8" w14:textId="77777777" w:rsidR="00FD293E" w:rsidRDefault="00FD293E" w:rsidP="001718AB">
      <w:pPr>
        <w:rPr>
          <w:rFonts w:ascii="Times New Roman" w:hAnsi="Times New Roman" w:cs="Times New Roman"/>
          <w:noProof/>
          <w:sz w:val="24"/>
          <w:szCs w:val="24"/>
          <w:lang w:val="et-EE"/>
        </w:rPr>
      </w:pPr>
    </w:p>
    <w:p w14:paraId="13CF8FD0" w14:textId="29AB752D" w:rsidR="00AC0DF8" w:rsidRPr="00DF7291" w:rsidRDefault="00AC0DF8" w:rsidP="00AC0DF8">
      <w:pPr>
        <w:rPr>
          <w:rFonts w:ascii="Times New Roman" w:hAnsi="Times New Roman" w:cs="Times New Roman"/>
          <w:noProof/>
          <w:sz w:val="24"/>
          <w:szCs w:val="24"/>
          <w:lang w:val="et-EE"/>
        </w:rPr>
      </w:pPr>
      <w:r w:rsidRPr="00DF7291">
        <w:rPr>
          <w:rFonts w:ascii="Times New Roman" w:hAnsi="Times New Roman" w:cs="Times New Roman"/>
          <w:b/>
          <w:bCs/>
          <w:noProof/>
          <w:sz w:val="24"/>
          <w:szCs w:val="24"/>
          <w:lang w:val="et-EE"/>
        </w:rPr>
        <w:t>4</w:t>
      </w:r>
      <w:r w:rsidR="003147E3">
        <w:rPr>
          <w:rFonts w:ascii="Times New Roman" w:hAnsi="Times New Roman" w:cs="Times New Roman"/>
          <w:b/>
          <w:bCs/>
          <w:noProof/>
          <w:sz w:val="24"/>
          <w:szCs w:val="24"/>
          <w:lang w:val="et-EE"/>
        </w:rPr>
        <w:t>9</w:t>
      </w:r>
      <w:r w:rsidRPr="00DF7291">
        <w:rPr>
          <w:rFonts w:ascii="Times New Roman" w:hAnsi="Times New Roman" w:cs="Times New Roman"/>
          <w:b/>
          <w:bCs/>
          <w:noProof/>
          <w:sz w:val="24"/>
          <w:szCs w:val="24"/>
          <w:lang w:val="et-EE"/>
        </w:rPr>
        <w:t>)</w:t>
      </w:r>
      <w:r w:rsidRPr="00DF7291">
        <w:rPr>
          <w:rFonts w:ascii="Times New Roman" w:hAnsi="Times New Roman" w:cs="Times New Roman"/>
          <w:noProof/>
          <w:sz w:val="24"/>
          <w:szCs w:val="24"/>
          <w:lang w:val="et-EE"/>
        </w:rPr>
        <w:t xml:space="preserve"> paragrahvi 21 täiendatakse lõikega 2</w:t>
      </w:r>
      <w:r w:rsidRPr="00DF7291">
        <w:rPr>
          <w:rFonts w:ascii="Times New Roman" w:hAnsi="Times New Roman" w:cs="Times New Roman"/>
          <w:noProof/>
          <w:sz w:val="24"/>
          <w:szCs w:val="24"/>
          <w:vertAlign w:val="superscript"/>
          <w:lang w:val="et-EE"/>
        </w:rPr>
        <w:t>1</w:t>
      </w:r>
      <w:r w:rsidRPr="00DF7291">
        <w:rPr>
          <w:rFonts w:ascii="Times New Roman" w:hAnsi="Times New Roman" w:cs="Times New Roman"/>
          <w:noProof/>
          <w:sz w:val="24"/>
          <w:szCs w:val="24"/>
          <w:lang w:val="et-EE"/>
        </w:rPr>
        <w:t xml:space="preserve"> järgmises sõnastuses:</w:t>
      </w:r>
    </w:p>
    <w:p w14:paraId="1CCCD69D" w14:textId="7852BD08" w:rsidR="00AC0DF8" w:rsidRDefault="00AC0DF8" w:rsidP="00AC0DF8">
      <w:pPr>
        <w:rPr>
          <w:rFonts w:ascii="Times New Roman" w:hAnsi="Times New Roman" w:cs="Times New Roman"/>
          <w:sz w:val="24"/>
          <w:szCs w:val="24"/>
          <w:lang w:val="et-EE"/>
        </w:rPr>
      </w:pPr>
      <w:bookmarkStart w:id="29" w:name="_Hlk168479908"/>
      <w:r w:rsidRPr="00DF7291">
        <w:rPr>
          <w:rFonts w:ascii="Times New Roman" w:hAnsi="Times New Roman" w:cs="Times New Roman"/>
          <w:noProof/>
          <w:sz w:val="24"/>
          <w:szCs w:val="24"/>
          <w:lang w:val="et-EE"/>
        </w:rPr>
        <w:t>„(2</w:t>
      </w:r>
      <w:r w:rsidRPr="00DF7291">
        <w:rPr>
          <w:rFonts w:ascii="Times New Roman" w:hAnsi="Times New Roman" w:cs="Times New Roman"/>
          <w:noProof/>
          <w:sz w:val="24"/>
          <w:szCs w:val="24"/>
          <w:vertAlign w:val="superscript"/>
          <w:lang w:val="et-EE"/>
        </w:rPr>
        <w:t>1</w:t>
      </w:r>
      <w:r w:rsidRPr="00DF7291">
        <w:rPr>
          <w:rFonts w:ascii="Times New Roman" w:hAnsi="Times New Roman" w:cs="Times New Roman"/>
          <w:noProof/>
          <w:sz w:val="24"/>
          <w:szCs w:val="24"/>
          <w:lang w:val="et-EE"/>
        </w:rPr>
        <w:t>) Kui teenistuja ja kaasasoleva abikaasa või registreeritud elukaaslase abielu lahutatakse või kooseluleping lõpetatakse välislähetuse jooksul, hüvitatakse</w:t>
      </w:r>
      <w:r w:rsidR="00D7451A" w:rsidRPr="00DF7291">
        <w:rPr>
          <w:rFonts w:ascii="Times New Roman" w:hAnsi="Times New Roman" w:cs="Times New Roman"/>
          <w:noProof/>
          <w:sz w:val="24"/>
          <w:szCs w:val="24"/>
          <w:lang w:val="et-EE"/>
        </w:rPr>
        <w:t xml:space="preserve"> </w:t>
      </w:r>
      <w:r w:rsidRPr="00DF7291">
        <w:rPr>
          <w:rFonts w:ascii="Times New Roman" w:hAnsi="Times New Roman" w:cs="Times New Roman"/>
          <w:noProof/>
          <w:sz w:val="24"/>
          <w:szCs w:val="24"/>
          <w:lang w:val="et-EE"/>
        </w:rPr>
        <w:t xml:space="preserve">endise abikaasa või registreeritud elukaaslase </w:t>
      </w:r>
      <w:r w:rsidR="00363B15" w:rsidRPr="00DF7291">
        <w:rPr>
          <w:rFonts w:ascii="Times New Roman" w:hAnsi="Times New Roman" w:cs="Times New Roman"/>
          <w:noProof/>
          <w:sz w:val="24"/>
          <w:szCs w:val="24"/>
          <w:lang w:val="et-EE"/>
        </w:rPr>
        <w:t xml:space="preserve">elukohariiki </w:t>
      </w:r>
      <w:r w:rsidRPr="00DF7291">
        <w:rPr>
          <w:rFonts w:ascii="Times New Roman" w:hAnsi="Times New Roman" w:cs="Times New Roman"/>
          <w:noProof/>
          <w:sz w:val="24"/>
          <w:szCs w:val="24"/>
          <w:lang w:val="et-EE"/>
        </w:rPr>
        <w:t>naasmise sõidukulud</w:t>
      </w:r>
      <w:r w:rsidRPr="00DF7291">
        <w:rPr>
          <w:rFonts w:ascii="Times New Roman" w:hAnsi="Times New Roman" w:cs="Times New Roman"/>
          <w:sz w:val="24"/>
          <w:szCs w:val="24"/>
          <w:lang w:val="et-EE"/>
        </w:rPr>
        <w:t>.“;</w:t>
      </w:r>
    </w:p>
    <w:bookmarkEnd w:id="29"/>
    <w:p w14:paraId="167C59A9" w14:textId="7951F36A" w:rsidR="00FD293E" w:rsidRDefault="00FD293E" w:rsidP="001718AB">
      <w:pPr>
        <w:rPr>
          <w:rFonts w:ascii="Times New Roman" w:hAnsi="Times New Roman" w:cs="Times New Roman"/>
          <w:noProof/>
          <w:sz w:val="24"/>
          <w:szCs w:val="24"/>
          <w:lang w:val="et-EE"/>
        </w:rPr>
      </w:pPr>
    </w:p>
    <w:p w14:paraId="25001981" w14:textId="0CD0E09B" w:rsidR="00AC0DF8" w:rsidRDefault="003147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50</w:t>
      </w:r>
      <w:r w:rsidR="00AC0DF8" w:rsidRPr="00C47A41">
        <w:rPr>
          <w:rFonts w:ascii="Times New Roman" w:hAnsi="Times New Roman" w:cs="Times New Roman"/>
          <w:b/>
          <w:bCs/>
          <w:noProof/>
          <w:sz w:val="24"/>
          <w:szCs w:val="24"/>
          <w:lang w:val="et-EE"/>
        </w:rPr>
        <w:t>)</w:t>
      </w:r>
      <w:r w:rsidR="00AC0DF8">
        <w:rPr>
          <w:rFonts w:ascii="Times New Roman" w:hAnsi="Times New Roman" w:cs="Times New Roman"/>
          <w:noProof/>
          <w:sz w:val="24"/>
          <w:szCs w:val="24"/>
          <w:lang w:val="et-EE"/>
        </w:rPr>
        <w:t xml:space="preserve"> paragrahvi 21 lõi</w:t>
      </w:r>
      <w:r w:rsidR="00C47A41">
        <w:rPr>
          <w:rFonts w:ascii="Times New Roman" w:hAnsi="Times New Roman" w:cs="Times New Roman"/>
          <w:noProof/>
          <w:sz w:val="24"/>
          <w:szCs w:val="24"/>
          <w:lang w:val="et-EE"/>
        </w:rPr>
        <w:t>ked</w:t>
      </w:r>
      <w:r w:rsidR="00AC0DF8">
        <w:rPr>
          <w:rFonts w:ascii="Times New Roman" w:hAnsi="Times New Roman" w:cs="Times New Roman"/>
          <w:noProof/>
          <w:sz w:val="24"/>
          <w:szCs w:val="24"/>
          <w:lang w:val="et-EE"/>
        </w:rPr>
        <w:t xml:space="preserve"> 3</w:t>
      </w:r>
      <w:r w:rsidR="00777BE7">
        <w:rPr>
          <w:rFonts w:ascii="Times New Roman" w:hAnsi="Times New Roman" w:cs="Times New Roman"/>
          <w:noProof/>
          <w:sz w:val="24"/>
          <w:szCs w:val="24"/>
          <w:lang w:val="et-EE"/>
        </w:rPr>
        <w:t>–</w:t>
      </w:r>
      <w:r w:rsidR="00C47A41">
        <w:rPr>
          <w:rFonts w:ascii="Times New Roman" w:hAnsi="Times New Roman" w:cs="Times New Roman"/>
          <w:noProof/>
          <w:sz w:val="24"/>
          <w:szCs w:val="24"/>
          <w:lang w:val="et-EE"/>
        </w:rPr>
        <w:t>5</w:t>
      </w:r>
      <w:r w:rsidR="00AC0DF8">
        <w:rPr>
          <w:rFonts w:ascii="Times New Roman" w:hAnsi="Times New Roman" w:cs="Times New Roman"/>
          <w:noProof/>
          <w:sz w:val="24"/>
          <w:szCs w:val="24"/>
          <w:lang w:val="et-EE"/>
        </w:rPr>
        <w:t xml:space="preserve"> muudetakse ja sõnastatakse järgmiselt:</w:t>
      </w:r>
    </w:p>
    <w:p w14:paraId="41306FFF" w14:textId="77D078D8" w:rsidR="00C47A41" w:rsidRDefault="00C47A41" w:rsidP="001718AB">
      <w:pPr>
        <w:rPr>
          <w:rFonts w:ascii="Times New Roman" w:hAnsi="Times New Roman" w:cs="Times New Roman"/>
          <w:sz w:val="24"/>
          <w:szCs w:val="24"/>
          <w:lang w:val="et-EE"/>
        </w:rPr>
      </w:pPr>
      <w:bookmarkStart w:id="30" w:name="_Hlk168479932"/>
      <w:r>
        <w:rPr>
          <w:rFonts w:ascii="Times New Roman" w:hAnsi="Times New Roman" w:cs="Times New Roman"/>
          <w:sz w:val="24"/>
          <w:szCs w:val="24"/>
          <w:lang w:val="et-EE"/>
        </w:rPr>
        <w:t>„</w:t>
      </w:r>
      <w:r w:rsidR="00AC0DF8" w:rsidRPr="00AC0DF8">
        <w:rPr>
          <w:rFonts w:ascii="Times New Roman" w:hAnsi="Times New Roman" w:cs="Times New Roman"/>
          <w:sz w:val="24"/>
          <w:szCs w:val="24"/>
          <w:lang w:val="et-EE"/>
        </w:rPr>
        <w:t>(3) Kui välisesinduses töötava teenistuja abikaasa</w:t>
      </w:r>
      <w:r>
        <w:rPr>
          <w:rFonts w:ascii="Times New Roman" w:hAnsi="Times New Roman" w:cs="Times New Roman"/>
          <w:sz w:val="24"/>
          <w:szCs w:val="24"/>
          <w:lang w:val="et-EE"/>
        </w:rPr>
        <w:t>, registreeritud elukaaslane</w:t>
      </w:r>
      <w:r w:rsidR="00AC0DF8" w:rsidRPr="00AC0DF8">
        <w:rPr>
          <w:rFonts w:ascii="Times New Roman" w:hAnsi="Times New Roman" w:cs="Times New Roman"/>
          <w:sz w:val="24"/>
          <w:szCs w:val="24"/>
          <w:lang w:val="et-EE"/>
        </w:rPr>
        <w:t xml:space="preserve"> või laps ei ole temaga kaasas, võib üks kord lähetusaasta jooksul hüvitada</w:t>
      </w:r>
      <w:r w:rsidR="00D7451A">
        <w:rPr>
          <w:rFonts w:ascii="Times New Roman" w:hAnsi="Times New Roman" w:cs="Times New Roman"/>
          <w:sz w:val="24"/>
          <w:szCs w:val="24"/>
          <w:lang w:val="et-EE"/>
        </w:rPr>
        <w:t xml:space="preserve"> </w:t>
      </w:r>
      <w:r w:rsidR="00AC0DF8" w:rsidRPr="00AC0DF8">
        <w:rPr>
          <w:rFonts w:ascii="Times New Roman" w:hAnsi="Times New Roman" w:cs="Times New Roman"/>
          <w:sz w:val="24"/>
          <w:szCs w:val="24"/>
          <w:lang w:val="et-EE"/>
        </w:rPr>
        <w:t>teenistuja abikaasa,</w:t>
      </w:r>
      <w:r>
        <w:rPr>
          <w:rFonts w:ascii="Times New Roman" w:hAnsi="Times New Roman" w:cs="Times New Roman"/>
          <w:sz w:val="24"/>
          <w:szCs w:val="24"/>
          <w:lang w:val="et-EE"/>
        </w:rPr>
        <w:t xml:space="preserve"> registreeritud elukaaslase,</w:t>
      </w:r>
      <w:r w:rsidR="00AC0DF8" w:rsidRPr="00AC0DF8">
        <w:rPr>
          <w:rFonts w:ascii="Times New Roman" w:hAnsi="Times New Roman" w:cs="Times New Roman"/>
          <w:sz w:val="24"/>
          <w:szCs w:val="24"/>
          <w:lang w:val="et-EE"/>
        </w:rPr>
        <w:t xml:space="preserve"> alaealise või põhi- või keskharidust omandava või abivajava </w:t>
      </w:r>
      <w:r>
        <w:rPr>
          <w:rFonts w:ascii="Times New Roman" w:hAnsi="Times New Roman" w:cs="Times New Roman"/>
          <w:sz w:val="24"/>
          <w:szCs w:val="24"/>
          <w:lang w:val="et-EE"/>
        </w:rPr>
        <w:t xml:space="preserve">vähenenud </w:t>
      </w:r>
      <w:r w:rsidR="00AC0DF8" w:rsidRPr="00AC0DF8">
        <w:rPr>
          <w:rFonts w:ascii="Times New Roman" w:hAnsi="Times New Roman" w:cs="Times New Roman"/>
          <w:sz w:val="24"/>
          <w:szCs w:val="24"/>
          <w:lang w:val="et-EE"/>
        </w:rPr>
        <w:t>töövõime</w:t>
      </w:r>
      <w:r>
        <w:rPr>
          <w:rFonts w:ascii="Times New Roman" w:hAnsi="Times New Roman" w:cs="Times New Roman"/>
          <w:sz w:val="24"/>
          <w:szCs w:val="24"/>
          <w:lang w:val="et-EE"/>
        </w:rPr>
        <w:t>ga</w:t>
      </w:r>
      <w:r w:rsidR="00AC0DF8" w:rsidRPr="00AC0DF8">
        <w:rPr>
          <w:rFonts w:ascii="Times New Roman" w:hAnsi="Times New Roman" w:cs="Times New Roman"/>
          <w:sz w:val="24"/>
          <w:szCs w:val="24"/>
          <w:lang w:val="et-EE"/>
        </w:rPr>
        <w:t xml:space="preserve"> täisealise lapse välisesinduse asukohariiki ja sealt tagasi sõidu kulud ning reisikindlustuse.</w:t>
      </w:r>
    </w:p>
    <w:p w14:paraId="545F0179" w14:textId="77777777" w:rsidR="00C47A41" w:rsidRPr="007F6F65" w:rsidRDefault="00C47A41" w:rsidP="001718AB">
      <w:pPr>
        <w:rPr>
          <w:rFonts w:ascii="Times New Roman" w:hAnsi="Times New Roman" w:cs="Times New Roman"/>
          <w:sz w:val="24"/>
          <w:szCs w:val="24"/>
          <w:lang w:val="et-EE"/>
        </w:rPr>
      </w:pPr>
    </w:p>
    <w:p w14:paraId="3098D50F" w14:textId="4D29944F" w:rsidR="00C47A41" w:rsidRPr="007F6F65" w:rsidRDefault="00C47A41" w:rsidP="001718AB">
      <w:pPr>
        <w:rPr>
          <w:rFonts w:ascii="Times New Roman" w:hAnsi="Times New Roman" w:cs="Times New Roman"/>
          <w:sz w:val="24"/>
          <w:szCs w:val="24"/>
          <w:lang w:val="et-EE"/>
        </w:rPr>
      </w:pPr>
      <w:r w:rsidRPr="007F6F65">
        <w:rPr>
          <w:rFonts w:ascii="Times New Roman" w:hAnsi="Times New Roman" w:cs="Times New Roman"/>
          <w:sz w:val="24"/>
          <w:szCs w:val="24"/>
          <w:lang w:val="et-EE"/>
        </w:rPr>
        <w:t>(4) Täisaastast lühema lähetusperioodi eest hüvitatakse sõidukulud lähetusperioodiga proportsionaalselt</w:t>
      </w:r>
      <w:r w:rsidR="000C15EB" w:rsidRPr="007F6F65">
        <w:rPr>
          <w:rFonts w:ascii="Times New Roman" w:hAnsi="Times New Roman" w:cs="Times New Roman"/>
          <w:sz w:val="24"/>
          <w:szCs w:val="24"/>
          <w:lang w:val="et-EE"/>
        </w:rPr>
        <w:t xml:space="preserve">. </w:t>
      </w:r>
      <w:r w:rsidR="002320DF">
        <w:rPr>
          <w:rFonts w:ascii="Times New Roman" w:hAnsi="Times New Roman" w:cs="Times New Roman"/>
          <w:sz w:val="24"/>
          <w:szCs w:val="24"/>
          <w:lang w:val="et-EE"/>
        </w:rPr>
        <w:t>P</w:t>
      </w:r>
      <w:r w:rsidR="000C15EB" w:rsidRPr="007F6F65">
        <w:rPr>
          <w:rFonts w:ascii="Times New Roman" w:hAnsi="Times New Roman" w:cs="Times New Roman"/>
          <w:sz w:val="24"/>
          <w:szCs w:val="24"/>
          <w:lang w:val="et-EE"/>
        </w:rPr>
        <w:t xml:space="preserve">õhjendatud juhul </w:t>
      </w:r>
      <w:r w:rsidR="002320DF">
        <w:rPr>
          <w:rFonts w:ascii="Times New Roman" w:hAnsi="Times New Roman" w:cs="Times New Roman"/>
          <w:sz w:val="24"/>
          <w:szCs w:val="24"/>
          <w:lang w:val="et-EE"/>
        </w:rPr>
        <w:t xml:space="preserve">võib </w:t>
      </w:r>
      <w:r w:rsidR="000C15EB" w:rsidRPr="007F6F65">
        <w:rPr>
          <w:rFonts w:ascii="Times New Roman" w:hAnsi="Times New Roman" w:cs="Times New Roman"/>
          <w:sz w:val="24"/>
          <w:szCs w:val="24"/>
          <w:lang w:val="et-EE"/>
        </w:rPr>
        <w:t>teha eelmises lauses sätestatust soodsama otsuse</w:t>
      </w:r>
      <w:r w:rsidRPr="007F6F65">
        <w:rPr>
          <w:rFonts w:ascii="Times New Roman" w:hAnsi="Times New Roman" w:cs="Times New Roman"/>
          <w:sz w:val="24"/>
          <w:szCs w:val="24"/>
          <w:lang w:val="et-EE"/>
        </w:rPr>
        <w:t>.</w:t>
      </w:r>
    </w:p>
    <w:p w14:paraId="01CCF7F6" w14:textId="2F514AB8" w:rsidR="000C15EB" w:rsidRPr="007F6F65" w:rsidRDefault="000C15EB" w:rsidP="001718AB">
      <w:pPr>
        <w:rPr>
          <w:rFonts w:ascii="Times New Roman" w:hAnsi="Times New Roman" w:cs="Times New Roman"/>
          <w:sz w:val="24"/>
          <w:szCs w:val="24"/>
          <w:lang w:val="et-EE"/>
        </w:rPr>
      </w:pPr>
    </w:p>
    <w:p w14:paraId="5CAC5115" w14:textId="4445459E" w:rsidR="000C15EB" w:rsidRPr="007F6F65" w:rsidRDefault="000C15EB" w:rsidP="001718AB">
      <w:pPr>
        <w:rPr>
          <w:rFonts w:ascii="Times New Roman" w:hAnsi="Times New Roman" w:cs="Times New Roman"/>
          <w:sz w:val="24"/>
          <w:szCs w:val="24"/>
          <w:lang w:val="et-EE"/>
        </w:rPr>
      </w:pPr>
      <w:r w:rsidRPr="007F6F65">
        <w:rPr>
          <w:rFonts w:ascii="Times New Roman" w:hAnsi="Times New Roman" w:cs="Times New Roman"/>
          <w:sz w:val="24"/>
          <w:szCs w:val="24"/>
          <w:lang w:val="et-EE"/>
        </w:rPr>
        <w:t>(4</w:t>
      </w:r>
      <w:r w:rsidRPr="007F6F65">
        <w:rPr>
          <w:rFonts w:ascii="Times New Roman" w:hAnsi="Times New Roman" w:cs="Times New Roman"/>
          <w:sz w:val="24"/>
          <w:szCs w:val="24"/>
          <w:vertAlign w:val="superscript"/>
          <w:lang w:val="et-EE"/>
        </w:rPr>
        <w:t>1</w:t>
      </w:r>
      <w:r w:rsidRPr="007F6F65">
        <w:rPr>
          <w:rFonts w:ascii="Times New Roman" w:hAnsi="Times New Roman" w:cs="Times New Roman"/>
          <w:sz w:val="24"/>
          <w:szCs w:val="24"/>
          <w:lang w:val="et-EE"/>
        </w:rPr>
        <w:t>) Üldjuhul hüvitatakse madalama klassi sõidupilet. Juhul kui käesoleva paragrahvi lõigetes 1</w:t>
      </w:r>
      <w:r w:rsidR="00777BE7">
        <w:rPr>
          <w:rFonts w:ascii="Times New Roman" w:hAnsi="Times New Roman" w:cs="Times New Roman"/>
          <w:sz w:val="24"/>
          <w:szCs w:val="24"/>
          <w:lang w:val="et-EE"/>
        </w:rPr>
        <w:t>–</w:t>
      </w:r>
      <w:r w:rsidRPr="007F6F65">
        <w:rPr>
          <w:rFonts w:ascii="Times New Roman" w:hAnsi="Times New Roman" w:cs="Times New Roman"/>
          <w:sz w:val="24"/>
          <w:szCs w:val="24"/>
          <w:lang w:val="et-EE"/>
        </w:rPr>
        <w:t>3 nimetatud juhtudel kasutatakse isiklikku sõidukit, hüvitatakse sõidukulud kuni Välisministeeriumi või lähetajaministeeriumi kehtestatud piirmäära</w:t>
      </w:r>
      <w:del w:id="31" w:author="Marge Maspanov" w:date="2024-11-05T16:55:00Z">
        <w:r w:rsidRPr="007F6F65" w:rsidDel="0063157E">
          <w:rPr>
            <w:rFonts w:ascii="Times New Roman" w:hAnsi="Times New Roman" w:cs="Times New Roman"/>
            <w:sz w:val="24"/>
            <w:szCs w:val="24"/>
            <w:lang w:val="et-EE"/>
          </w:rPr>
          <w:delText>de</w:delText>
        </w:r>
      </w:del>
      <w:r w:rsidRPr="007F6F65">
        <w:rPr>
          <w:rFonts w:ascii="Times New Roman" w:hAnsi="Times New Roman" w:cs="Times New Roman"/>
          <w:sz w:val="24"/>
          <w:szCs w:val="24"/>
          <w:lang w:val="et-EE"/>
        </w:rPr>
        <w:t>ni.</w:t>
      </w:r>
    </w:p>
    <w:p w14:paraId="10410249" w14:textId="29017500" w:rsidR="000C15EB" w:rsidRPr="007F6F65" w:rsidRDefault="000C15EB" w:rsidP="001718AB">
      <w:pPr>
        <w:rPr>
          <w:rFonts w:ascii="Times New Roman" w:hAnsi="Times New Roman" w:cs="Times New Roman"/>
          <w:sz w:val="24"/>
          <w:szCs w:val="24"/>
          <w:lang w:val="et-EE"/>
        </w:rPr>
      </w:pPr>
    </w:p>
    <w:p w14:paraId="7D0C3092" w14:textId="21D8AE62" w:rsidR="00AC0DF8" w:rsidRPr="007F6F65" w:rsidRDefault="000C15EB" w:rsidP="001718AB">
      <w:pPr>
        <w:rPr>
          <w:rFonts w:ascii="Times New Roman" w:hAnsi="Times New Roman" w:cs="Times New Roman"/>
          <w:noProof/>
          <w:sz w:val="24"/>
          <w:szCs w:val="24"/>
          <w:lang w:val="et-EE"/>
        </w:rPr>
      </w:pPr>
      <w:r w:rsidRPr="007F6F65">
        <w:rPr>
          <w:rFonts w:ascii="Times New Roman" w:hAnsi="Times New Roman" w:cs="Times New Roman"/>
          <w:sz w:val="24"/>
          <w:szCs w:val="24"/>
          <w:lang w:val="et-EE"/>
        </w:rPr>
        <w:lastRenderedPageBreak/>
        <w:t>(5) „</w:t>
      </w:r>
      <w:proofErr w:type="spellStart"/>
      <w:r w:rsidRPr="007F6F65">
        <w:rPr>
          <w:rFonts w:ascii="Times New Roman" w:hAnsi="Times New Roman" w:cs="Times New Roman"/>
          <w:sz w:val="24"/>
          <w:szCs w:val="24"/>
          <w:lang w:val="et-EE"/>
        </w:rPr>
        <w:t>Välisteenistuse</w:t>
      </w:r>
      <w:proofErr w:type="spellEnd"/>
      <w:r w:rsidRPr="007F6F65">
        <w:rPr>
          <w:rFonts w:ascii="Times New Roman" w:hAnsi="Times New Roman" w:cs="Times New Roman"/>
          <w:sz w:val="24"/>
          <w:szCs w:val="24"/>
          <w:lang w:val="et-EE"/>
        </w:rPr>
        <w:t xml:space="preserve"> seaduse“ § 65 lõikes 8 nimetatud isiklikel põhjustel Eestisse ja tagasi sõitmise kulude hüvitamise</w:t>
      </w:r>
      <w:r w:rsidR="007F6F65" w:rsidRPr="007F6F65">
        <w:rPr>
          <w:rFonts w:ascii="Times New Roman" w:hAnsi="Times New Roman" w:cs="Times New Roman"/>
          <w:sz w:val="24"/>
          <w:szCs w:val="24"/>
          <w:lang w:val="et-EE"/>
        </w:rPr>
        <w:t>l</w:t>
      </w:r>
      <w:r w:rsidRPr="007F6F65">
        <w:rPr>
          <w:rFonts w:ascii="Times New Roman" w:hAnsi="Times New Roman" w:cs="Times New Roman"/>
          <w:sz w:val="24"/>
          <w:szCs w:val="24"/>
          <w:lang w:val="et-EE"/>
        </w:rPr>
        <w:t xml:space="preserve"> otsusta</w:t>
      </w:r>
      <w:r w:rsidR="002320DF">
        <w:rPr>
          <w:rFonts w:ascii="Times New Roman" w:hAnsi="Times New Roman" w:cs="Times New Roman"/>
          <w:sz w:val="24"/>
          <w:szCs w:val="24"/>
          <w:lang w:val="et-EE"/>
        </w:rPr>
        <w:t>takse</w:t>
      </w:r>
      <w:r w:rsidRPr="007F6F65">
        <w:rPr>
          <w:rFonts w:ascii="Times New Roman" w:hAnsi="Times New Roman" w:cs="Times New Roman"/>
          <w:sz w:val="24"/>
          <w:szCs w:val="24"/>
          <w:lang w:val="et-EE"/>
        </w:rPr>
        <w:t xml:space="preserve"> igal üksikjuhul eraldi, kas ja kui suures ulatuses sõidukulud hüvitatakse</w:t>
      </w:r>
      <w:r w:rsidR="007F6F65" w:rsidRPr="007F6F65">
        <w:rPr>
          <w:rFonts w:ascii="Times New Roman" w:hAnsi="Times New Roman" w:cs="Times New Roman"/>
          <w:sz w:val="24"/>
          <w:szCs w:val="24"/>
          <w:lang w:val="et-EE"/>
        </w:rPr>
        <w:t>.</w:t>
      </w:r>
      <w:r w:rsidR="00C47A41" w:rsidRPr="007F6F65">
        <w:rPr>
          <w:rFonts w:ascii="Times New Roman" w:hAnsi="Times New Roman" w:cs="Times New Roman"/>
          <w:sz w:val="24"/>
          <w:szCs w:val="24"/>
          <w:lang w:val="et-EE"/>
        </w:rPr>
        <w:t>“;</w:t>
      </w:r>
    </w:p>
    <w:bookmarkEnd w:id="30"/>
    <w:p w14:paraId="55B070D2" w14:textId="77777777" w:rsidR="00AC0DF8" w:rsidRPr="007F6F65" w:rsidRDefault="00AC0DF8" w:rsidP="001718AB">
      <w:pPr>
        <w:rPr>
          <w:rFonts w:ascii="Times New Roman" w:hAnsi="Times New Roman" w:cs="Times New Roman"/>
          <w:noProof/>
          <w:sz w:val="24"/>
          <w:szCs w:val="24"/>
          <w:lang w:val="et-EE"/>
        </w:rPr>
      </w:pPr>
    </w:p>
    <w:p w14:paraId="5363F22B" w14:textId="1B125AA1" w:rsidR="00A44BE6" w:rsidRDefault="003147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51</w:t>
      </w:r>
      <w:r w:rsidR="00FD293E" w:rsidRPr="007F6F65">
        <w:rPr>
          <w:rFonts w:ascii="Times New Roman" w:hAnsi="Times New Roman" w:cs="Times New Roman"/>
          <w:b/>
          <w:bCs/>
          <w:noProof/>
          <w:sz w:val="24"/>
          <w:szCs w:val="24"/>
          <w:lang w:val="et-EE"/>
        </w:rPr>
        <w:t>)</w:t>
      </w:r>
      <w:r w:rsidR="00FD293E">
        <w:rPr>
          <w:rFonts w:ascii="Times New Roman" w:hAnsi="Times New Roman" w:cs="Times New Roman"/>
          <w:noProof/>
          <w:sz w:val="24"/>
          <w:szCs w:val="24"/>
          <w:lang w:val="et-EE"/>
        </w:rPr>
        <w:t xml:space="preserve"> paragrahvi 21 lõige 6 tunnistatakse kehtetuks</w:t>
      </w:r>
      <w:r w:rsidR="007F6F65">
        <w:rPr>
          <w:rFonts w:ascii="Times New Roman" w:hAnsi="Times New Roman" w:cs="Times New Roman"/>
          <w:noProof/>
          <w:sz w:val="24"/>
          <w:szCs w:val="24"/>
          <w:lang w:val="et-EE"/>
        </w:rPr>
        <w:t>.</w:t>
      </w:r>
    </w:p>
    <w:p w14:paraId="3AE18A8A" w14:textId="798C99B6" w:rsidR="002320DF" w:rsidRDefault="002320DF" w:rsidP="001718AB">
      <w:pPr>
        <w:rPr>
          <w:rFonts w:ascii="Times New Roman" w:hAnsi="Times New Roman" w:cs="Times New Roman"/>
          <w:noProof/>
          <w:sz w:val="24"/>
          <w:szCs w:val="24"/>
          <w:lang w:val="et-EE"/>
        </w:rPr>
      </w:pPr>
    </w:p>
    <w:p w14:paraId="21F1C332" w14:textId="489FBB8B" w:rsidR="002320DF" w:rsidRDefault="003147E3" w:rsidP="001718AB">
      <w:pPr>
        <w:rPr>
          <w:rFonts w:ascii="Times New Roman" w:hAnsi="Times New Roman" w:cs="Times New Roman"/>
          <w:noProof/>
          <w:sz w:val="24"/>
          <w:szCs w:val="24"/>
          <w:lang w:val="et-EE"/>
        </w:rPr>
      </w:pPr>
      <w:r>
        <w:rPr>
          <w:rFonts w:ascii="Times New Roman" w:hAnsi="Times New Roman" w:cs="Times New Roman"/>
          <w:b/>
          <w:bCs/>
          <w:noProof/>
          <w:sz w:val="24"/>
          <w:szCs w:val="24"/>
          <w:lang w:val="et-EE"/>
        </w:rPr>
        <w:t>52</w:t>
      </w:r>
      <w:r w:rsidR="002320DF" w:rsidRPr="00E02FD1">
        <w:rPr>
          <w:rFonts w:ascii="Times New Roman" w:hAnsi="Times New Roman" w:cs="Times New Roman"/>
          <w:b/>
          <w:bCs/>
          <w:noProof/>
          <w:sz w:val="24"/>
          <w:szCs w:val="24"/>
          <w:lang w:val="et-EE"/>
        </w:rPr>
        <w:t>)</w:t>
      </w:r>
      <w:r w:rsidR="002320DF">
        <w:rPr>
          <w:rFonts w:ascii="Times New Roman" w:hAnsi="Times New Roman" w:cs="Times New Roman"/>
          <w:noProof/>
          <w:sz w:val="24"/>
          <w:szCs w:val="24"/>
          <w:lang w:val="et-EE"/>
        </w:rPr>
        <w:t xml:space="preserve"> paragrahvi 21 lõige 7 muudetakse ja sõnastatakse järgmiselt:</w:t>
      </w:r>
    </w:p>
    <w:p w14:paraId="3C0E9BE5" w14:textId="4C52BCC9" w:rsidR="002320DF" w:rsidRDefault="002320DF" w:rsidP="001718AB">
      <w:pPr>
        <w:rPr>
          <w:rFonts w:ascii="Times New Roman" w:hAnsi="Times New Roman" w:cs="Times New Roman"/>
          <w:noProof/>
          <w:sz w:val="24"/>
          <w:szCs w:val="24"/>
          <w:lang w:val="et-EE"/>
        </w:rPr>
      </w:pPr>
      <w:r>
        <w:rPr>
          <w:rFonts w:ascii="Times New Roman" w:hAnsi="Times New Roman" w:cs="Times New Roman"/>
          <w:noProof/>
          <w:sz w:val="24"/>
          <w:szCs w:val="24"/>
          <w:lang w:val="et-EE"/>
        </w:rPr>
        <w:t xml:space="preserve">„(7) </w:t>
      </w:r>
      <w:bookmarkStart w:id="32" w:name="_Hlk168479987"/>
      <w:r>
        <w:rPr>
          <w:rFonts w:ascii="Times New Roman" w:hAnsi="Times New Roman" w:cs="Times New Roman"/>
          <w:noProof/>
          <w:sz w:val="24"/>
          <w:szCs w:val="24"/>
          <w:lang w:val="et-EE"/>
        </w:rPr>
        <w:t xml:space="preserve">Reisikulud hüvitab Välisministeerium või lähetajaministeerium kuludokumentide ning enne reisi esitatud teenistuja taotluse ja </w:t>
      </w:r>
      <w:r w:rsidR="00E02FD1">
        <w:rPr>
          <w:rFonts w:ascii="Times New Roman" w:hAnsi="Times New Roman" w:cs="Times New Roman"/>
          <w:noProof/>
          <w:sz w:val="24"/>
          <w:szCs w:val="24"/>
          <w:lang w:val="et-EE"/>
        </w:rPr>
        <w:t xml:space="preserve">langetatud </w:t>
      </w:r>
      <w:r>
        <w:rPr>
          <w:rFonts w:ascii="Times New Roman" w:hAnsi="Times New Roman" w:cs="Times New Roman"/>
          <w:noProof/>
          <w:sz w:val="24"/>
          <w:szCs w:val="24"/>
          <w:lang w:val="et-EE"/>
        </w:rPr>
        <w:t xml:space="preserve">kulude </w:t>
      </w:r>
      <w:r w:rsidR="00735E31" w:rsidRPr="00AA0956">
        <w:rPr>
          <w:rFonts w:ascii="Times New Roman" w:hAnsi="Times New Roman" w:cs="Times New Roman"/>
          <w:noProof/>
          <w:sz w:val="24"/>
          <w:szCs w:val="24"/>
          <w:lang w:val="et-EE"/>
        </w:rPr>
        <w:t xml:space="preserve">katmise või </w:t>
      </w:r>
      <w:r w:rsidRPr="00AA0956">
        <w:rPr>
          <w:rFonts w:ascii="Times New Roman" w:hAnsi="Times New Roman" w:cs="Times New Roman"/>
          <w:noProof/>
          <w:sz w:val="24"/>
          <w:szCs w:val="24"/>
          <w:lang w:val="et-EE"/>
        </w:rPr>
        <w:t>hüvitamise</w:t>
      </w:r>
      <w:r>
        <w:rPr>
          <w:rFonts w:ascii="Times New Roman" w:hAnsi="Times New Roman" w:cs="Times New Roman"/>
          <w:noProof/>
          <w:sz w:val="24"/>
          <w:szCs w:val="24"/>
          <w:lang w:val="et-EE"/>
        </w:rPr>
        <w:t xml:space="preserve"> otsuse alusel.</w:t>
      </w:r>
    </w:p>
    <w:bookmarkEnd w:id="32"/>
    <w:p w14:paraId="0C821D28" w14:textId="1DE85A9D" w:rsidR="00764768" w:rsidRDefault="00764768" w:rsidP="00DA4A85">
      <w:pPr>
        <w:rPr>
          <w:rFonts w:ascii="Times New Roman" w:hAnsi="Times New Roman" w:cs="Times New Roman"/>
          <w:sz w:val="24"/>
          <w:szCs w:val="24"/>
          <w:lang w:val="et-EE"/>
        </w:rPr>
      </w:pPr>
    </w:p>
    <w:p w14:paraId="75E90A2E" w14:textId="6F54CA62" w:rsidR="0062241D" w:rsidRDefault="0062241D" w:rsidP="00DA4A85">
      <w:pPr>
        <w:rPr>
          <w:rFonts w:ascii="Times New Roman" w:hAnsi="Times New Roman" w:cs="Times New Roman"/>
          <w:sz w:val="24"/>
          <w:szCs w:val="24"/>
          <w:lang w:val="et-EE"/>
        </w:rPr>
      </w:pPr>
      <w:r w:rsidRPr="002905F2">
        <w:rPr>
          <w:rFonts w:ascii="Times New Roman" w:hAnsi="Times New Roman" w:cs="Times New Roman"/>
          <w:b/>
          <w:bCs/>
          <w:sz w:val="24"/>
          <w:szCs w:val="24"/>
          <w:lang w:val="et-EE"/>
        </w:rPr>
        <w:t>5</w:t>
      </w:r>
      <w:r w:rsidR="003147E3">
        <w:rPr>
          <w:rFonts w:ascii="Times New Roman" w:hAnsi="Times New Roman" w:cs="Times New Roman"/>
          <w:b/>
          <w:bCs/>
          <w:sz w:val="24"/>
          <w:szCs w:val="24"/>
          <w:lang w:val="et-EE"/>
        </w:rPr>
        <w:t>3</w:t>
      </w:r>
      <w:r w:rsidRPr="002905F2">
        <w:rPr>
          <w:rFonts w:ascii="Times New Roman" w:hAnsi="Times New Roman" w:cs="Times New Roman"/>
          <w:b/>
          <w:bCs/>
          <w:sz w:val="24"/>
          <w:szCs w:val="24"/>
          <w:lang w:val="et-EE"/>
        </w:rPr>
        <w:t>)</w:t>
      </w:r>
      <w:r>
        <w:rPr>
          <w:rFonts w:ascii="Times New Roman" w:hAnsi="Times New Roman" w:cs="Times New Roman"/>
          <w:sz w:val="24"/>
          <w:szCs w:val="24"/>
          <w:lang w:val="et-EE"/>
        </w:rPr>
        <w:t xml:space="preserve"> määrust täiendatakse §-ga 22</w:t>
      </w:r>
      <w:r>
        <w:rPr>
          <w:rFonts w:ascii="Times New Roman" w:hAnsi="Times New Roman" w:cs="Times New Roman"/>
          <w:sz w:val="24"/>
          <w:szCs w:val="24"/>
          <w:vertAlign w:val="superscript"/>
          <w:lang w:val="et-EE"/>
        </w:rPr>
        <w:t>5</w:t>
      </w:r>
      <w:r>
        <w:rPr>
          <w:rFonts w:ascii="Times New Roman" w:hAnsi="Times New Roman" w:cs="Times New Roman"/>
          <w:sz w:val="24"/>
          <w:szCs w:val="24"/>
          <w:lang w:val="et-EE"/>
        </w:rPr>
        <w:t xml:space="preserve"> järgmises sõnastuses:</w:t>
      </w:r>
    </w:p>
    <w:p w14:paraId="6EB81CBE" w14:textId="6381BD2B" w:rsidR="0062241D" w:rsidRPr="002905F2" w:rsidRDefault="0062241D" w:rsidP="00DA4A85">
      <w:pPr>
        <w:rPr>
          <w:rFonts w:ascii="Times New Roman" w:hAnsi="Times New Roman" w:cs="Times New Roman"/>
          <w:b/>
          <w:bCs/>
          <w:sz w:val="24"/>
          <w:szCs w:val="24"/>
          <w:lang w:val="et-EE"/>
        </w:rPr>
      </w:pPr>
      <w:r>
        <w:rPr>
          <w:rFonts w:ascii="Times New Roman" w:hAnsi="Times New Roman" w:cs="Times New Roman"/>
          <w:sz w:val="24"/>
          <w:szCs w:val="24"/>
          <w:lang w:val="et-EE"/>
        </w:rPr>
        <w:t>„</w:t>
      </w:r>
      <w:r w:rsidRPr="002905F2">
        <w:rPr>
          <w:rFonts w:ascii="Times New Roman" w:hAnsi="Times New Roman" w:cs="Times New Roman"/>
          <w:b/>
          <w:bCs/>
          <w:sz w:val="24"/>
          <w:szCs w:val="24"/>
          <w:lang w:val="et-EE"/>
        </w:rPr>
        <w:t>§ 22</w:t>
      </w:r>
      <w:r w:rsidRPr="002905F2">
        <w:rPr>
          <w:rFonts w:ascii="Times New Roman" w:hAnsi="Times New Roman" w:cs="Times New Roman"/>
          <w:b/>
          <w:bCs/>
          <w:sz w:val="24"/>
          <w:szCs w:val="24"/>
          <w:vertAlign w:val="superscript"/>
          <w:lang w:val="et-EE"/>
        </w:rPr>
        <w:t>5</w:t>
      </w:r>
      <w:r w:rsidRPr="002905F2">
        <w:rPr>
          <w:rFonts w:ascii="Times New Roman" w:hAnsi="Times New Roman" w:cs="Times New Roman"/>
          <w:b/>
          <w:bCs/>
          <w:sz w:val="24"/>
          <w:szCs w:val="24"/>
          <w:lang w:val="et-EE"/>
        </w:rPr>
        <w:t xml:space="preserve">. </w:t>
      </w:r>
      <w:r w:rsidR="002905F2" w:rsidRPr="002905F2">
        <w:rPr>
          <w:rFonts w:ascii="Times New Roman" w:hAnsi="Times New Roman" w:cs="Times New Roman"/>
          <w:b/>
          <w:bCs/>
          <w:sz w:val="24"/>
          <w:szCs w:val="24"/>
          <w:lang w:val="et-EE"/>
        </w:rPr>
        <w:t>Ametniku pikaajalisele välislähetusele kohaldatav üleminekusäte</w:t>
      </w:r>
    </w:p>
    <w:p w14:paraId="418FA6AA" w14:textId="3EF99A7B" w:rsidR="0062241D" w:rsidRPr="0062241D" w:rsidRDefault="0062241D" w:rsidP="0062241D">
      <w:pPr>
        <w:rPr>
          <w:rFonts w:ascii="Times New Roman" w:hAnsi="Times New Roman" w:cs="Times New Roman"/>
          <w:sz w:val="24"/>
          <w:szCs w:val="24"/>
          <w:lang w:val="et-EE"/>
        </w:rPr>
      </w:pPr>
    </w:p>
    <w:p w14:paraId="08A8288B" w14:textId="3F56F1AC" w:rsidR="0062241D" w:rsidRPr="0062241D" w:rsidRDefault="0062241D" w:rsidP="0062241D">
      <w:pPr>
        <w:rPr>
          <w:rFonts w:ascii="Times New Roman" w:hAnsi="Times New Roman" w:cs="Times New Roman"/>
          <w:sz w:val="24"/>
          <w:szCs w:val="24"/>
          <w:lang w:val="et-EE"/>
        </w:rPr>
      </w:pPr>
      <w:bookmarkStart w:id="33" w:name="_Hlk180068158"/>
      <w:r w:rsidRPr="0062241D">
        <w:rPr>
          <w:rFonts w:ascii="Times New Roman" w:hAnsi="Times New Roman" w:cs="Times New Roman"/>
          <w:sz w:val="24"/>
          <w:szCs w:val="24"/>
          <w:lang w:val="et-EE"/>
        </w:rPr>
        <w:t xml:space="preserve">Kuni 31. detsembrini 2024. a kehtinud </w:t>
      </w:r>
      <w:bookmarkStart w:id="34" w:name="_Hlk180058230"/>
      <w:r w:rsidRPr="0062241D">
        <w:rPr>
          <w:rFonts w:ascii="Times New Roman" w:hAnsi="Times New Roman" w:cs="Times New Roman"/>
          <w:sz w:val="24"/>
          <w:szCs w:val="24"/>
          <w:lang w:val="et-EE"/>
        </w:rPr>
        <w:t xml:space="preserve">Vabariigi Valitsuse </w:t>
      </w:r>
      <w:r w:rsidR="00815A4C">
        <w:rPr>
          <w:rFonts w:ascii="Times New Roman" w:hAnsi="Times New Roman" w:cs="Times New Roman"/>
          <w:sz w:val="24"/>
          <w:szCs w:val="24"/>
          <w:lang w:val="et-EE"/>
        </w:rPr>
        <w:t xml:space="preserve">19. detsembri 2012. a </w:t>
      </w:r>
      <w:r w:rsidRPr="0062241D">
        <w:rPr>
          <w:rFonts w:ascii="Times New Roman" w:hAnsi="Times New Roman" w:cs="Times New Roman"/>
          <w:sz w:val="24"/>
          <w:szCs w:val="24"/>
          <w:lang w:val="et-EE"/>
        </w:rPr>
        <w:t xml:space="preserve">määruse </w:t>
      </w:r>
      <w:r w:rsidR="00815A4C">
        <w:rPr>
          <w:rFonts w:ascii="Times New Roman" w:hAnsi="Times New Roman" w:cs="Times New Roman"/>
          <w:sz w:val="24"/>
          <w:szCs w:val="24"/>
          <w:lang w:val="et-EE"/>
        </w:rPr>
        <w:t xml:space="preserve">nr 115 </w:t>
      </w:r>
      <w:r w:rsidRPr="0062241D">
        <w:rPr>
          <w:rFonts w:ascii="Times New Roman" w:hAnsi="Times New Roman" w:cs="Times New Roman"/>
          <w:sz w:val="24"/>
          <w:szCs w:val="24"/>
          <w:lang w:val="et-EE"/>
        </w:rPr>
        <w:t>„Ametniku pikaajalisse välislähetusse saatmise kord, lähetustasu lähtesummad ning lähetustasu arvutamise ja maksmise kord, lähetuskulude hüvitamise tingimused ja kord, hüvitatavate ravikulude loetelu, kaasasoleva perekonnaliikme eest välislähetustasu suurendamise ja maksmise kord ning abikaasatasu maksmise tingimused ja kord</w:t>
      </w:r>
      <w:r>
        <w:rPr>
          <w:rFonts w:ascii="Times New Roman" w:hAnsi="Times New Roman" w:cs="Times New Roman"/>
          <w:sz w:val="24"/>
          <w:szCs w:val="24"/>
          <w:lang w:val="et-EE"/>
        </w:rPr>
        <w:t>“</w:t>
      </w:r>
      <w:bookmarkEnd w:id="34"/>
      <w:r>
        <w:rPr>
          <w:rFonts w:ascii="Times New Roman" w:hAnsi="Times New Roman" w:cs="Times New Roman"/>
          <w:sz w:val="24"/>
          <w:szCs w:val="24"/>
          <w:lang w:val="et-EE"/>
        </w:rPr>
        <w:t xml:space="preserve"> alusel</w:t>
      </w:r>
      <w:r w:rsidRPr="0062241D">
        <w:rPr>
          <w:rFonts w:ascii="Times New Roman" w:hAnsi="Times New Roman" w:cs="Times New Roman"/>
          <w:sz w:val="24"/>
          <w:szCs w:val="24"/>
          <w:lang w:val="et-EE"/>
        </w:rPr>
        <w:t xml:space="preserve"> välislähetusse saadetud ametnik</w:t>
      </w:r>
      <w:r>
        <w:rPr>
          <w:rFonts w:ascii="Times New Roman" w:hAnsi="Times New Roman" w:cs="Times New Roman"/>
          <w:sz w:val="24"/>
          <w:szCs w:val="24"/>
          <w:lang w:val="et-EE"/>
        </w:rPr>
        <w:t>u</w:t>
      </w:r>
      <w:r w:rsidRPr="0062241D">
        <w:rPr>
          <w:rFonts w:ascii="Times New Roman" w:hAnsi="Times New Roman" w:cs="Times New Roman"/>
          <w:sz w:val="24"/>
          <w:szCs w:val="24"/>
          <w:lang w:val="et-EE"/>
        </w:rPr>
        <w:t xml:space="preserve"> välislähetusele </w:t>
      </w:r>
      <w:bookmarkEnd w:id="33"/>
      <w:r w:rsidRPr="0062241D">
        <w:rPr>
          <w:rFonts w:ascii="Times New Roman" w:hAnsi="Times New Roman" w:cs="Times New Roman"/>
          <w:sz w:val="24"/>
          <w:szCs w:val="24"/>
          <w:lang w:val="et-EE"/>
        </w:rPr>
        <w:t>kohaldatakse</w:t>
      </w:r>
      <w:r>
        <w:rPr>
          <w:rFonts w:ascii="Times New Roman" w:hAnsi="Times New Roman" w:cs="Times New Roman"/>
          <w:sz w:val="24"/>
          <w:szCs w:val="24"/>
          <w:lang w:val="et-EE"/>
        </w:rPr>
        <w:t xml:space="preserve"> kuni lähetuse lõppemiseni selles </w:t>
      </w:r>
      <w:r w:rsidRPr="0062241D">
        <w:rPr>
          <w:rFonts w:ascii="Times New Roman" w:hAnsi="Times New Roman" w:cs="Times New Roman"/>
          <w:sz w:val="24"/>
          <w:szCs w:val="24"/>
          <w:lang w:val="et-EE"/>
        </w:rPr>
        <w:t>määrus</w:t>
      </w:r>
      <w:r>
        <w:rPr>
          <w:rFonts w:ascii="Times New Roman" w:hAnsi="Times New Roman" w:cs="Times New Roman"/>
          <w:sz w:val="24"/>
          <w:szCs w:val="24"/>
          <w:lang w:val="et-EE"/>
        </w:rPr>
        <w:t>es sätestatut.</w:t>
      </w:r>
      <w:r w:rsidR="002905F2">
        <w:rPr>
          <w:rFonts w:ascii="Times New Roman" w:hAnsi="Times New Roman" w:cs="Times New Roman"/>
          <w:sz w:val="24"/>
          <w:szCs w:val="24"/>
          <w:lang w:val="et-EE"/>
        </w:rPr>
        <w:t>“.</w:t>
      </w:r>
    </w:p>
    <w:p w14:paraId="79FBC394" w14:textId="77777777" w:rsidR="0062241D" w:rsidRDefault="0062241D" w:rsidP="00DA4A85">
      <w:pPr>
        <w:rPr>
          <w:rFonts w:ascii="Times New Roman" w:hAnsi="Times New Roman" w:cs="Times New Roman"/>
          <w:sz w:val="24"/>
          <w:szCs w:val="24"/>
          <w:lang w:val="et-EE"/>
        </w:rPr>
      </w:pPr>
    </w:p>
    <w:p w14:paraId="3022BE6D" w14:textId="77777777" w:rsidR="003822DE" w:rsidRPr="003822DE" w:rsidRDefault="1AA75B95" w:rsidP="1AA75B95">
      <w:pPr>
        <w:shd w:val="clear" w:color="auto" w:fill="FFFFFF" w:themeFill="background1"/>
        <w:rPr>
          <w:rFonts w:ascii="Times New Roman" w:hAnsi="Times New Roman" w:cs="Times New Roman"/>
          <w:b/>
          <w:bCs/>
          <w:sz w:val="24"/>
          <w:szCs w:val="24"/>
          <w:lang w:val="et-EE" w:eastAsia="et-EE"/>
        </w:rPr>
      </w:pPr>
      <w:r w:rsidRPr="1AA75B95">
        <w:rPr>
          <w:rFonts w:ascii="Times New Roman" w:hAnsi="Times New Roman" w:cs="Times New Roman"/>
          <w:b/>
          <w:bCs/>
          <w:sz w:val="24"/>
          <w:szCs w:val="24"/>
          <w:lang w:val="et-EE" w:eastAsia="et-EE"/>
        </w:rPr>
        <w:t>§ 2. Määruse jõustumine</w:t>
      </w:r>
    </w:p>
    <w:p w14:paraId="56A86D4F" w14:textId="77777777" w:rsidR="00DF7291" w:rsidRDefault="00DF7291" w:rsidP="005010C9">
      <w:pPr>
        <w:shd w:val="clear" w:color="auto" w:fill="FFFFFF" w:themeFill="background1"/>
        <w:rPr>
          <w:rFonts w:ascii="Times New Roman" w:hAnsi="Times New Roman" w:cs="Times New Roman"/>
          <w:sz w:val="24"/>
          <w:szCs w:val="24"/>
          <w:lang w:val="et-EE" w:eastAsia="et-EE"/>
        </w:rPr>
      </w:pPr>
    </w:p>
    <w:p w14:paraId="2AE24252" w14:textId="5E35F297" w:rsidR="003822DE" w:rsidRPr="005010C9" w:rsidRDefault="1AA75B95" w:rsidP="005010C9">
      <w:pPr>
        <w:shd w:val="clear" w:color="auto" w:fill="FFFFFF" w:themeFill="background1"/>
        <w:rPr>
          <w:rFonts w:ascii="Times New Roman" w:hAnsi="Times New Roman" w:cs="Times New Roman"/>
          <w:sz w:val="24"/>
          <w:szCs w:val="24"/>
          <w:lang w:val="et-EE" w:eastAsia="et-EE"/>
        </w:rPr>
      </w:pPr>
      <w:r w:rsidRPr="005010C9">
        <w:rPr>
          <w:rFonts w:ascii="Times New Roman" w:hAnsi="Times New Roman" w:cs="Times New Roman"/>
          <w:sz w:val="24"/>
          <w:szCs w:val="24"/>
          <w:lang w:val="et-EE" w:eastAsia="et-EE"/>
        </w:rPr>
        <w:t xml:space="preserve">Määrus jõustub </w:t>
      </w:r>
      <w:r w:rsidR="005010C9">
        <w:rPr>
          <w:rFonts w:ascii="Times New Roman" w:hAnsi="Times New Roman" w:cs="Times New Roman"/>
          <w:sz w:val="24"/>
          <w:szCs w:val="24"/>
          <w:lang w:val="et-EE" w:eastAsia="et-EE"/>
        </w:rPr>
        <w:t>1. jaanuaril 2025. a.</w:t>
      </w:r>
    </w:p>
    <w:p w14:paraId="4DDBEF00" w14:textId="153E85BF" w:rsidR="00AD0525" w:rsidRPr="005010C9" w:rsidRDefault="00AD0525" w:rsidP="00AD0525">
      <w:pPr>
        <w:shd w:val="clear" w:color="auto" w:fill="FFFFFF"/>
        <w:rPr>
          <w:rFonts w:ascii="Times New Roman" w:hAnsi="Times New Roman" w:cs="Times New Roman"/>
          <w:sz w:val="24"/>
          <w:szCs w:val="24"/>
          <w:lang w:val="et-EE" w:eastAsia="et-EE"/>
        </w:rPr>
      </w:pPr>
    </w:p>
    <w:p w14:paraId="3CF2D8B6" w14:textId="77777777" w:rsidR="003E5C33" w:rsidRDefault="003E5C33" w:rsidP="00AD0525">
      <w:pPr>
        <w:shd w:val="clear" w:color="auto" w:fill="FFFFFF"/>
        <w:rPr>
          <w:rFonts w:ascii="Times New Roman" w:eastAsia="Times New Roman" w:hAnsi="Times New Roman" w:cs="Times New Roman"/>
          <w:color w:val="202020"/>
          <w:sz w:val="24"/>
          <w:szCs w:val="24"/>
          <w:lang w:val="et-EE" w:eastAsia="et-EE"/>
        </w:rPr>
      </w:pPr>
    </w:p>
    <w:p w14:paraId="0FB78278" w14:textId="77777777" w:rsidR="003E5C33" w:rsidRDefault="003E5C33" w:rsidP="00AD0525">
      <w:pPr>
        <w:shd w:val="clear" w:color="auto" w:fill="FFFFFF"/>
        <w:rPr>
          <w:rFonts w:ascii="Times New Roman" w:eastAsia="Times New Roman" w:hAnsi="Times New Roman" w:cs="Times New Roman"/>
          <w:color w:val="202020"/>
          <w:sz w:val="24"/>
          <w:szCs w:val="24"/>
          <w:lang w:val="et-EE" w:eastAsia="et-EE"/>
        </w:rPr>
      </w:pPr>
    </w:p>
    <w:p w14:paraId="1FC39945" w14:textId="77777777" w:rsidR="003E5C33" w:rsidRDefault="003E5C33" w:rsidP="00AD0525">
      <w:pPr>
        <w:shd w:val="clear" w:color="auto" w:fill="FFFFFF"/>
        <w:rPr>
          <w:rFonts w:ascii="Times New Roman" w:eastAsia="Times New Roman" w:hAnsi="Times New Roman" w:cs="Times New Roman"/>
          <w:color w:val="202020"/>
          <w:sz w:val="24"/>
          <w:szCs w:val="24"/>
          <w:lang w:val="et-EE" w:eastAsia="et-EE"/>
        </w:rPr>
      </w:pPr>
    </w:p>
    <w:p w14:paraId="0562CB0E" w14:textId="77777777" w:rsidR="003E5C33" w:rsidRDefault="003E5C33" w:rsidP="00AD0525">
      <w:pPr>
        <w:shd w:val="clear" w:color="auto" w:fill="FFFFFF"/>
        <w:rPr>
          <w:rFonts w:ascii="Times New Roman" w:eastAsia="Times New Roman" w:hAnsi="Times New Roman" w:cs="Times New Roman"/>
          <w:color w:val="202020"/>
          <w:sz w:val="24"/>
          <w:szCs w:val="24"/>
          <w:lang w:val="et-EE" w:eastAsia="et-EE"/>
        </w:rPr>
      </w:pPr>
    </w:p>
    <w:p w14:paraId="34CE0A41" w14:textId="77777777" w:rsidR="003E5C33" w:rsidRDefault="003E5C33" w:rsidP="00AD0525">
      <w:pPr>
        <w:shd w:val="clear" w:color="auto" w:fill="FFFFFF"/>
        <w:rPr>
          <w:rFonts w:ascii="Times New Roman" w:eastAsia="Times New Roman" w:hAnsi="Times New Roman" w:cs="Times New Roman"/>
          <w:color w:val="202020"/>
          <w:sz w:val="24"/>
          <w:szCs w:val="24"/>
          <w:lang w:val="et-EE" w:eastAsia="et-EE"/>
        </w:rPr>
      </w:pPr>
    </w:p>
    <w:p w14:paraId="2DDA9639" w14:textId="062540DC" w:rsidR="003E5C33" w:rsidRDefault="00DF7291" w:rsidP="1AA75B95">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color w:val="202020"/>
          <w:sz w:val="24"/>
          <w:szCs w:val="24"/>
          <w:lang w:val="et-EE" w:eastAsia="et-EE"/>
        </w:rPr>
        <w:t xml:space="preserve">Kristen </w:t>
      </w:r>
      <w:proofErr w:type="spellStart"/>
      <w:r>
        <w:rPr>
          <w:rFonts w:ascii="Times New Roman" w:eastAsia="Times New Roman" w:hAnsi="Times New Roman" w:cs="Times New Roman"/>
          <w:color w:val="202020"/>
          <w:sz w:val="24"/>
          <w:szCs w:val="24"/>
          <w:lang w:val="et-EE" w:eastAsia="et-EE"/>
        </w:rPr>
        <w:t>Michal</w:t>
      </w:r>
      <w:proofErr w:type="spellEnd"/>
    </w:p>
    <w:p w14:paraId="5F4B7142" w14:textId="77777777" w:rsidR="003E5C33" w:rsidRDefault="003E5C33" w:rsidP="1AA75B95">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color w:val="202020"/>
          <w:sz w:val="24"/>
          <w:szCs w:val="24"/>
          <w:lang w:val="et-EE" w:eastAsia="et-EE"/>
        </w:rPr>
        <w:t>Peaminister</w:t>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t>Margus Tsahkna</w:t>
      </w:r>
    </w:p>
    <w:p w14:paraId="598D5BB8" w14:textId="77777777" w:rsidR="003E5C33" w:rsidRDefault="003E5C33" w:rsidP="1AA75B95">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t>Välisminister</w:t>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proofErr w:type="spellStart"/>
      <w:r>
        <w:rPr>
          <w:rFonts w:ascii="Times New Roman" w:eastAsia="Times New Roman" w:hAnsi="Times New Roman" w:cs="Times New Roman"/>
          <w:color w:val="202020"/>
          <w:sz w:val="24"/>
          <w:szCs w:val="24"/>
          <w:lang w:val="et-EE" w:eastAsia="et-EE"/>
        </w:rPr>
        <w:t>Taimar</w:t>
      </w:r>
      <w:proofErr w:type="spellEnd"/>
      <w:r>
        <w:rPr>
          <w:rFonts w:ascii="Times New Roman" w:eastAsia="Times New Roman" w:hAnsi="Times New Roman" w:cs="Times New Roman"/>
          <w:color w:val="202020"/>
          <w:sz w:val="24"/>
          <w:szCs w:val="24"/>
          <w:lang w:val="et-EE" w:eastAsia="et-EE"/>
        </w:rPr>
        <w:t xml:space="preserve"> </w:t>
      </w:r>
      <w:proofErr w:type="spellStart"/>
      <w:r>
        <w:rPr>
          <w:rFonts w:ascii="Times New Roman" w:eastAsia="Times New Roman" w:hAnsi="Times New Roman" w:cs="Times New Roman"/>
          <w:color w:val="202020"/>
          <w:sz w:val="24"/>
          <w:szCs w:val="24"/>
          <w:lang w:val="et-EE" w:eastAsia="et-EE"/>
        </w:rPr>
        <w:t>Peterkop</w:t>
      </w:r>
      <w:proofErr w:type="spellEnd"/>
    </w:p>
    <w:p w14:paraId="2946DB82" w14:textId="4BDBB108" w:rsidR="00420EE8" w:rsidRPr="00F3437B" w:rsidRDefault="003E5C33" w:rsidP="00F3437B">
      <w:pPr>
        <w:shd w:val="clear" w:color="auto" w:fill="FFFFFF" w:themeFill="background1"/>
        <w:rPr>
          <w:rFonts w:ascii="Times New Roman" w:eastAsia="Times New Roman" w:hAnsi="Times New Roman" w:cs="Times New Roman"/>
          <w:color w:val="202020"/>
          <w:sz w:val="24"/>
          <w:szCs w:val="24"/>
          <w:lang w:val="et-EE" w:eastAsia="et-EE"/>
        </w:rPr>
      </w:pP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r>
      <w:r>
        <w:rPr>
          <w:rFonts w:ascii="Times New Roman" w:eastAsia="Times New Roman" w:hAnsi="Times New Roman" w:cs="Times New Roman"/>
          <w:color w:val="202020"/>
          <w:sz w:val="24"/>
          <w:szCs w:val="24"/>
          <w:lang w:val="et-EE" w:eastAsia="et-EE"/>
        </w:rPr>
        <w:tab/>
        <w:t>Riigisekretär</w:t>
      </w:r>
      <w:bookmarkEnd w:id="1"/>
    </w:p>
    <w:sectPr w:rsidR="00420EE8" w:rsidRPr="00F3437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DE40B" w14:textId="77777777" w:rsidR="003D6DBE" w:rsidRDefault="003D6DBE" w:rsidP="00E54890">
      <w:r>
        <w:separator/>
      </w:r>
    </w:p>
  </w:endnote>
  <w:endnote w:type="continuationSeparator" w:id="0">
    <w:p w14:paraId="7858EB5F" w14:textId="77777777" w:rsidR="003D6DBE" w:rsidRDefault="003D6DBE" w:rsidP="00E5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AEBD" w14:textId="77777777" w:rsidR="003D6DBE" w:rsidRDefault="003D6DBE" w:rsidP="00E54890">
      <w:r>
        <w:separator/>
      </w:r>
    </w:p>
  </w:footnote>
  <w:footnote w:type="continuationSeparator" w:id="0">
    <w:p w14:paraId="278F1CC3" w14:textId="77777777" w:rsidR="003D6DBE" w:rsidRDefault="003D6DBE" w:rsidP="00E54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2144"/>
    <w:multiLevelType w:val="hybridMultilevel"/>
    <w:tmpl w:val="10F269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B750920"/>
    <w:multiLevelType w:val="hybridMultilevel"/>
    <w:tmpl w:val="CE6A790A"/>
    <w:lvl w:ilvl="0" w:tplc="F25447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0ED6067"/>
    <w:multiLevelType w:val="hybridMultilevel"/>
    <w:tmpl w:val="250830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7C6000D"/>
    <w:multiLevelType w:val="hybridMultilevel"/>
    <w:tmpl w:val="41E20FF8"/>
    <w:lvl w:ilvl="0" w:tplc="823E01D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ge Maspanov">
    <w15:presenceInfo w15:providerId="AD" w15:userId="S-1-5-21-143142701-377254760-914644375-6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890"/>
    <w:rsid w:val="0000003E"/>
    <w:rsid w:val="000007FC"/>
    <w:rsid w:val="0005681C"/>
    <w:rsid w:val="00060BFE"/>
    <w:rsid w:val="0006764A"/>
    <w:rsid w:val="0007567E"/>
    <w:rsid w:val="00081DE4"/>
    <w:rsid w:val="00086C2F"/>
    <w:rsid w:val="000C15EB"/>
    <w:rsid w:val="000D141E"/>
    <w:rsid w:val="000E563C"/>
    <w:rsid w:val="000F24ED"/>
    <w:rsid w:val="00104D73"/>
    <w:rsid w:val="00104EE9"/>
    <w:rsid w:val="001056A4"/>
    <w:rsid w:val="00113103"/>
    <w:rsid w:val="00124FF2"/>
    <w:rsid w:val="00152EF8"/>
    <w:rsid w:val="001718AB"/>
    <w:rsid w:val="001A6C31"/>
    <w:rsid w:val="001B3C55"/>
    <w:rsid w:val="001C06D1"/>
    <w:rsid w:val="001D75FC"/>
    <w:rsid w:val="001E3506"/>
    <w:rsid w:val="001E781C"/>
    <w:rsid w:val="00213192"/>
    <w:rsid w:val="002320DF"/>
    <w:rsid w:val="002545D5"/>
    <w:rsid w:val="00271801"/>
    <w:rsid w:val="002845DE"/>
    <w:rsid w:val="002905F2"/>
    <w:rsid w:val="002923C1"/>
    <w:rsid w:val="002A3FA6"/>
    <w:rsid w:val="002F1BE9"/>
    <w:rsid w:val="003147E3"/>
    <w:rsid w:val="0033451D"/>
    <w:rsid w:val="003364D3"/>
    <w:rsid w:val="00363B15"/>
    <w:rsid w:val="0037063A"/>
    <w:rsid w:val="003822DE"/>
    <w:rsid w:val="00383DFA"/>
    <w:rsid w:val="00394D02"/>
    <w:rsid w:val="003B7E93"/>
    <w:rsid w:val="003C7FC3"/>
    <w:rsid w:val="003D6DBE"/>
    <w:rsid w:val="003E45EF"/>
    <w:rsid w:val="003E5C33"/>
    <w:rsid w:val="003E7B62"/>
    <w:rsid w:val="00420EE8"/>
    <w:rsid w:val="00421BB5"/>
    <w:rsid w:val="004976E7"/>
    <w:rsid w:val="004A3ED9"/>
    <w:rsid w:val="004B0D66"/>
    <w:rsid w:val="004E629D"/>
    <w:rsid w:val="005010C9"/>
    <w:rsid w:val="005061FB"/>
    <w:rsid w:val="00512505"/>
    <w:rsid w:val="00513F3A"/>
    <w:rsid w:val="005244A3"/>
    <w:rsid w:val="00544492"/>
    <w:rsid w:val="005451FE"/>
    <w:rsid w:val="005757BE"/>
    <w:rsid w:val="00582D5F"/>
    <w:rsid w:val="00597F63"/>
    <w:rsid w:val="005A0069"/>
    <w:rsid w:val="005B7D35"/>
    <w:rsid w:val="005E0E3F"/>
    <w:rsid w:val="005E662D"/>
    <w:rsid w:val="005F2DE6"/>
    <w:rsid w:val="0062241D"/>
    <w:rsid w:val="00627478"/>
    <w:rsid w:val="0063157E"/>
    <w:rsid w:val="00635E89"/>
    <w:rsid w:val="006414D8"/>
    <w:rsid w:val="0065083D"/>
    <w:rsid w:val="00654DB9"/>
    <w:rsid w:val="00671DFC"/>
    <w:rsid w:val="00681AEB"/>
    <w:rsid w:val="006821CF"/>
    <w:rsid w:val="00695D67"/>
    <w:rsid w:val="00697E2B"/>
    <w:rsid w:val="006A36A3"/>
    <w:rsid w:val="006A62BE"/>
    <w:rsid w:val="006B2FD5"/>
    <w:rsid w:val="006D20B1"/>
    <w:rsid w:val="006F0FB5"/>
    <w:rsid w:val="00724218"/>
    <w:rsid w:val="00735E31"/>
    <w:rsid w:val="007535CB"/>
    <w:rsid w:val="00764768"/>
    <w:rsid w:val="00771BD4"/>
    <w:rsid w:val="0077370E"/>
    <w:rsid w:val="00777BE7"/>
    <w:rsid w:val="007929D1"/>
    <w:rsid w:val="00795B6B"/>
    <w:rsid w:val="007C08F0"/>
    <w:rsid w:val="007F35BA"/>
    <w:rsid w:val="007F35F3"/>
    <w:rsid w:val="007F61CD"/>
    <w:rsid w:val="007F6F65"/>
    <w:rsid w:val="00815A4C"/>
    <w:rsid w:val="00844A61"/>
    <w:rsid w:val="0085162D"/>
    <w:rsid w:val="008A54FC"/>
    <w:rsid w:val="008B0508"/>
    <w:rsid w:val="008C3649"/>
    <w:rsid w:val="008C6AF6"/>
    <w:rsid w:val="008E6807"/>
    <w:rsid w:val="009157F0"/>
    <w:rsid w:val="00917B3F"/>
    <w:rsid w:val="009544F4"/>
    <w:rsid w:val="0097398B"/>
    <w:rsid w:val="009A5FB3"/>
    <w:rsid w:val="009E0CC5"/>
    <w:rsid w:val="009F4673"/>
    <w:rsid w:val="009F7066"/>
    <w:rsid w:val="009F7AF2"/>
    <w:rsid w:val="00A14A0C"/>
    <w:rsid w:val="00A16791"/>
    <w:rsid w:val="00A200DB"/>
    <w:rsid w:val="00A3569C"/>
    <w:rsid w:val="00A42BA0"/>
    <w:rsid w:val="00A44BE6"/>
    <w:rsid w:val="00A61E38"/>
    <w:rsid w:val="00A6645B"/>
    <w:rsid w:val="00A671C3"/>
    <w:rsid w:val="00A93B45"/>
    <w:rsid w:val="00AA0956"/>
    <w:rsid w:val="00AC0DF8"/>
    <w:rsid w:val="00AD0525"/>
    <w:rsid w:val="00AE0C0B"/>
    <w:rsid w:val="00B017B0"/>
    <w:rsid w:val="00B23501"/>
    <w:rsid w:val="00B3278E"/>
    <w:rsid w:val="00B6719A"/>
    <w:rsid w:val="00B736D7"/>
    <w:rsid w:val="00B85367"/>
    <w:rsid w:val="00B96ABB"/>
    <w:rsid w:val="00BB7536"/>
    <w:rsid w:val="00BC03CB"/>
    <w:rsid w:val="00BF0FA3"/>
    <w:rsid w:val="00C05A93"/>
    <w:rsid w:val="00C41E71"/>
    <w:rsid w:val="00C4771A"/>
    <w:rsid w:val="00C47A41"/>
    <w:rsid w:val="00C72860"/>
    <w:rsid w:val="00C8724B"/>
    <w:rsid w:val="00CA7AD5"/>
    <w:rsid w:val="00CB09E3"/>
    <w:rsid w:val="00CC36DF"/>
    <w:rsid w:val="00CD107F"/>
    <w:rsid w:val="00CD57B4"/>
    <w:rsid w:val="00CE1334"/>
    <w:rsid w:val="00CE5B5F"/>
    <w:rsid w:val="00D7451A"/>
    <w:rsid w:val="00DA4A85"/>
    <w:rsid w:val="00DA60D6"/>
    <w:rsid w:val="00DD16DC"/>
    <w:rsid w:val="00DE1DFC"/>
    <w:rsid w:val="00DF7291"/>
    <w:rsid w:val="00E0183F"/>
    <w:rsid w:val="00E02FD1"/>
    <w:rsid w:val="00E54890"/>
    <w:rsid w:val="00E74B4B"/>
    <w:rsid w:val="00E93454"/>
    <w:rsid w:val="00EA55B6"/>
    <w:rsid w:val="00EC446F"/>
    <w:rsid w:val="00ED1ABD"/>
    <w:rsid w:val="00ED2CD5"/>
    <w:rsid w:val="00EE5266"/>
    <w:rsid w:val="00F03F1E"/>
    <w:rsid w:val="00F03FD5"/>
    <w:rsid w:val="00F115D8"/>
    <w:rsid w:val="00F2424D"/>
    <w:rsid w:val="00F27ACF"/>
    <w:rsid w:val="00F3437B"/>
    <w:rsid w:val="00F3717F"/>
    <w:rsid w:val="00F42663"/>
    <w:rsid w:val="00F6541D"/>
    <w:rsid w:val="00F738DA"/>
    <w:rsid w:val="00F83A3D"/>
    <w:rsid w:val="00F87460"/>
    <w:rsid w:val="00F968B9"/>
    <w:rsid w:val="00FC2CA9"/>
    <w:rsid w:val="00FC4E46"/>
    <w:rsid w:val="00FC68F4"/>
    <w:rsid w:val="00FC76FA"/>
    <w:rsid w:val="00FD293E"/>
    <w:rsid w:val="00FE7C36"/>
    <w:rsid w:val="00FF3607"/>
    <w:rsid w:val="1AA75B95"/>
    <w:rsid w:val="68B3B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9485"/>
  <w15:chartTrackingRefBased/>
  <w15:docId w15:val="{8C2DB063-E16F-402B-A535-56BD7EA2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90"/>
    <w:rPr>
      <w:lang w:val="en-GB"/>
    </w:rPr>
  </w:style>
  <w:style w:type="paragraph" w:styleId="Heading1">
    <w:name w:val="heading 1"/>
    <w:basedOn w:val="Normal"/>
    <w:link w:val="Heading1Char"/>
    <w:uiPriority w:val="9"/>
    <w:qFormat/>
    <w:rsid w:val="0062241D"/>
    <w:pPr>
      <w:spacing w:before="100" w:beforeAutospacing="1" w:after="100" w:afterAutospacing="1"/>
      <w:jc w:val="left"/>
      <w:outlineLvl w:val="0"/>
    </w:pPr>
    <w:rPr>
      <w:rFonts w:ascii="Times New Roman" w:eastAsia="Times New Roman" w:hAnsi="Times New Roman" w:cs="Times New Roman"/>
      <w:b/>
      <w:bCs/>
      <w:kern w:val="36"/>
      <w:sz w:val="48"/>
      <w:szCs w:val="48"/>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890"/>
    <w:pPr>
      <w:tabs>
        <w:tab w:val="center" w:pos="4513"/>
        <w:tab w:val="right" w:pos="9026"/>
      </w:tabs>
    </w:pPr>
  </w:style>
  <w:style w:type="character" w:customStyle="1" w:styleId="HeaderChar">
    <w:name w:val="Header Char"/>
    <w:basedOn w:val="DefaultParagraphFont"/>
    <w:link w:val="Header"/>
    <w:uiPriority w:val="99"/>
    <w:rsid w:val="00E54890"/>
    <w:rPr>
      <w:lang w:val="en-GB"/>
    </w:rPr>
  </w:style>
  <w:style w:type="paragraph" w:styleId="Footer">
    <w:name w:val="footer"/>
    <w:basedOn w:val="Normal"/>
    <w:link w:val="FooterChar"/>
    <w:uiPriority w:val="99"/>
    <w:unhideWhenUsed/>
    <w:rsid w:val="00E54890"/>
    <w:pPr>
      <w:tabs>
        <w:tab w:val="center" w:pos="4513"/>
        <w:tab w:val="right" w:pos="9026"/>
      </w:tabs>
    </w:pPr>
  </w:style>
  <w:style w:type="character" w:customStyle="1" w:styleId="FooterChar">
    <w:name w:val="Footer Char"/>
    <w:basedOn w:val="DefaultParagraphFont"/>
    <w:link w:val="Footer"/>
    <w:uiPriority w:val="99"/>
    <w:rsid w:val="00E54890"/>
    <w:rPr>
      <w:lang w:val="en-GB"/>
    </w:rPr>
  </w:style>
  <w:style w:type="paragraph" w:styleId="ListParagraph">
    <w:name w:val="List Paragraph"/>
    <w:basedOn w:val="Normal"/>
    <w:uiPriority w:val="34"/>
    <w:qFormat/>
    <w:rsid w:val="00AD0525"/>
    <w:pPr>
      <w:ind w:left="720"/>
      <w:contextualSpacing/>
    </w:pPr>
  </w:style>
  <w:style w:type="character" w:styleId="CommentReference">
    <w:name w:val="annotation reference"/>
    <w:basedOn w:val="DefaultParagraphFont"/>
    <w:uiPriority w:val="99"/>
    <w:semiHidden/>
    <w:unhideWhenUsed/>
    <w:rsid w:val="00BB7536"/>
    <w:rPr>
      <w:sz w:val="16"/>
      <w:szCs w:val="16"/>
    </w:rPr>
  </w:style>
  <w:style w:type="paragraph" w:styleId="CommentText">
    <w:name w:val="annotation text"/>
    <w:basedOn w:val="Normal"/>
    <w:link w:val="CommentTextChar"/>
    <w:uiPriority w:val="99"/>
    <w:semiHidden/>
    <w:unhideWhenUsed/>
    <w:rsid w:val="00BB7536"/>
    <w:pPr>
      <w:spacing w:after="160"/>
      <w:jc w:val="left"/>
    </w:pPr>
    <w:rPr>
      <w:sz w:val="20"/>
      <w:szCs w:val="20"/>
      <w:lang w:val="et-EE"/>
    </w:rPr>
  </w:style>
  <w:style w:type="character" w:customStyle="1" w:styleId="CommentTextChar">
    <w:name w:val="Comment Text Char"/>
    <w:basedOn w:val="DefaultParagraphFont"/>
    <w:link w:val="CommentText"/>
    <w:uiPriority w:val="99"/>
    <w:semiHidden/>
    <w:rsid w:val="00BB7536"/>
    <w:rPr>
      <w:sz w:val="20"/>
      <w:szCs w:val="20"/>
      <w:lang w:val="et-EE"/>
    </w:rPr>
  </w:style>
  <w:style w:type="paragraph" w:styleId="CommentSubject">
    <w:name w:val="annotation subject"/>
    <w:basedOn w:val="CommentText"/>
    <w:next w:val="CommentText"/>
    <w:link w:val="CommentSubjectChar"/>
    <w:uiPriority w:val="99"/>
    <w:semiHidden/>
    <w:unhideWhenUsed/>
    <w:rsid w:val="001E3506"/>
    <w:pPr>
      <w:spacing w:after="0"/>
      <w:jc w:val="both"/>
    </w:pPr>
    <w:rPr>
      <w:b/>
      <w:bCs/>
      <w:lang w:val="en-GB"/>
    </w:rPr>
  </w:style>
  <w:style w:type="character" w:customStyle="1" w:styleId="CommentSubjectChar">
    <w:name w:val="Comment Subject Char"/>
    <w:basedOn w:val="CommentTextChar"/>
    <w:link w:val="CommentSubject"/>
    <w:uiPriority w:val="99"/>
    <w:semiHidden/>
    <w:rsid w:val="001E3506"/>
    <w:rPr>
      <w:b/>
      <w:bCs/>
      <w:sz w:val="20"/>
      <w:szCs w:val="20"/>
      <w:lang w:val="en-GB"/>
    </w:rPr>
  </w:style>
  <w:style w:type="character" w:customStyle="1" w:styleId="Heading1Char">
    <w:name w:val="Heading 1 Char"/>
    <w:basedOn w:val="DefaultParagraphFont"/>
    <w:link w:val="Heading1"/>
    <w:uiPriority w:val="9"/>
    <w:rsid w:val="0062241D"/>
    <w:rPr>
      <w:rFonts w:ascii="Times New Roman" w:eastAsia="Times New Roman" w:hAnsi="Times New Roman" w:cs="Times New Roman"/>
      <w:b/>
      <w:bCs/>
      <w:kern w:val="36"/>
      <w:sz w:val="48"/>
      <w:szCs w:val="48"/>
      <w:lang w:val="et-EE" w:eastAsia="et-EE"/>
    </w:rPr>
  </w:style>
  <w:style w:type="paragraph" w:styleId="Revision">
    <w:name w:val="Revision"/>
    <w:hidden/>
    <w:uiPriority w:val="99"/>
    <w:semiHidden/>
    <w:rsid w:val="00695D67"/>
    <w:pPr>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55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5A2FDB-2F60-48F5-8C89-8376D5ADF700}">
  <ds:schemaRefs>
    <ds:schemaRef ds:uri="http://schemas.microsoft.com/sharepoint/v3/contenttype/forms"/>
  </ds:schemaRefs>
</ds:datastoreItem>
</file>

<file path=customXml/itemProps2.xml><?xml version="1.0" encoding="utf-8"?>
<ds:datastoreItem xmlns:ds="http://schemas.openxmlformats.org/officeDocument/2006/customXml" ds:itemID="{D6B27947-FA3E-44B8-B4E0-67C176080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0EDEEC-3527-476C-AA1E-486CE7AB40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2393</Words>
  <Characters>13881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Kerli Veski</dc:creator>
  <cp:keywords/>
  <dc:description/>
  <cp:lastModifiedBy>Perit Soininen</cp:lastModifiedBy>
  <cp:revision>4</cp:revision>
  <dcterms:created xsi:type="dcterms:W3CDTF">2024-11-08T06:33:00Z</dcterms:created>
  <dcterms:modified xsi:type="dcterms:W3CDTF">2024-11-12T07:09:00Z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